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nnexetitre"/>
        <w:spacing w:before="0" w:after="0"/>
        <w:rPr>
          <w:ins w:id="0" w:author="Autore" w:date="2020-09-24T18:03:00Z"/>
          <w:rFonts w:ascii="Calibri" w:hAnsi="Calibri" w:cs="Arial"/>
          <w:bCs/>
          <w:caps/>
          <w:color w:val="000000"/>
          <w:kern w:val="32"/>
          <w:sz w:val="15"/>
          <w:szCs w:val="15"/>
        </w:rPr>
      </w:pPr>
      <w:bookmarkStart w:id="1" w:name="BookmarkData"/>
      <w:bookmarkStart w:id="2" w:name="_GoBack"/>
      <w:bookmarkEnd w:id="1"/>
      <w:bookmarkEnd w:id="2"/>
      <w:r>
        <w:rPr>
          <w:rFonts w:ascii="Calibri" w:hAnsi="Calibri" w:cs="Arial"/>
          <w:bCs/>
          <w:caps/>
          <w:color w:val="000000"/>
          <w:kern w:val="32"/>
          <w:sz w:val="15"/>
          <w:szCs w:val="15"/>
        </w:rPr>
        <w:t xml:space="preserve">Classificazione del documento: consip public </w:t>
      </w:r>
    </w:p>
    <w:p>
      <w:pPr>
        <w:pStyle w:val="Annexetitre"/>
        <w:spacing w:before="0" w:after="0"/>
        <w:rPr>
          <w:b w:val="0"/>
          <w:i/>
          <w:color w:val="000000" w:themeColor="text1"/>
          <w:sz w:val="15"/>
          <w:szCs w:val="15"/>
          <w:u w:val="none"/>
        </w:rPr>
      </w:pPr>
      <w:r>
        <w:rPr>
          <w:b w:val="0"/>
          <w:i/>
          <w:color w:val="000000" w:themeColor="text1"/>
          <w:sz w:val="15"/>
          <w:szCs w:val="15"/>
          <w:u w:val="none"/>
        </w:rPr>
        <w:t>Allegato 1</w:t>
      </w:r>
    </w:p>
    <w:p>
      <w:pPr>
        <w:spacing w:before="0" w:after="0"/>
        <w:rPr>
          <w:color w:val="000000" w:themeColor="text1"/>
          <w:sz w:val="15"/>
          <w:szCs w:val="15"/>
        </w:rPr>
      </w:pPr>
    </w:p>
    <w:p>
      <w:pPr>
        <w:pStyle w:val="Annexetitre"/>
        <w:spacing w:before="0" w:after="0"/>
        <w:jc w:val="both"/>
        <w:rPr>
          <w:caps/>
          <w:color w:val="000000" w:themeColor="text1"/>
          <w:sz w:val="15"/>
          <w:szCs w:val="15"/>
          <w:u w:val="none"/>
        </w:rPr>
      </w:pPr>
    </w:p>
    <w:p>
      <w:pPr>
        <w:pStyle w:val="Annexetitre"/>
        <w:spacing w:before="0" w:after="0"/>
        <w:jc w:val="both"/>
        <w:rPr>
          <w:caps/>
          <w:color w:val="000000" w:themeColor="text1"/>
          <w:sz w:val="15"/>
          <w:szCs w:val="15"/>
          <w:u w:val="none"/>
        </w:rPr>
      </w:pPr>
      <w:r>
        <w:rPr>
          <w:caps/>
          <w:color w:val="000000" w:themeColor="text1"/>
          <w:sz w:val="15"/>
          <w:szCs w:val="15"/>
          <w:u w:val="none"/>
        </w:rPr>
        <w:t>documento di gara unico europeo (DGUE)</w:t>
      </w:r>
    </w:p>
    <w:p>
      <w:pPr>
        <w:rPr>
          <w:color w:val="000000" w:themeColor="text1"/>
          <w:sz w:val="15"/>
          <w:szCs w:val="15"/>
        </w:rPr>
      </w:pPr>
    </w:p>
    <w:p>
      <w:pPr>
        <w:pStyle w:val="ChapterTitle"/>
        <w:spacing w:before="0" w:after="0"/>
        <w:jc w:val="both"/>
        <w:rPr>
          <w:color w:val="000000" w:themeColor="text1"/>
          <w:sz w:val="15"/>
          <w:szCs w:val="15"/>
        </w:rPr>
      </w:pPr>
      <w:r>
        <w:rPr>
          <w:color w:val="000000" w:themeColor="text1"/>
          <w:sz w:val="15"/>
          <w:szCs w:val="15"/>
        </w:rPr>
        <w:t>Parte I: Informazioni sulla procedura di appalto e sull'amministrazione aggiudicatrice o ente aggiudicatore</w:t>
      </w:r>
    </w:p>
    <w:p>
      <w:pPr>
        <w:spacing w:before="0" w:after="0"/>
        <w:rPr>
          <w:color w:val="000000" w:themeColor="text1"/>
          <w:sz w:val="15"/>
          <w:szCs w:val="15"/>
        </w:rPr>
      </w:pP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w w:val="0"/>
          <w:sz w:val="15"/>
          <w:szCs w:val="15"/>
        </w:rPr>
        <w:t xml:space="preserve">Per le procedure di appalto per le quali è stato pubblicato un avviso di indizione di gara nella </w:t>
      </w:r>
      <w:r>
        <w:rPr>
          <w:rFonts w:ascii="Arial" w:hAnsi="Arial" w:cs="Arial"/>
          <w:b/>
          <w:i/>
          <w:color w:val="000000" w:themeColor="text1"/>
          <w:w w:val="0"/>
          <w:sz w:val="15"/>
          <w:szCs w:val="15"/>
        </w:rPr>
        <w:t>Gazzetta ufficiale dell'Unione europea</w:t>
      </w:r>
      <w:r>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color w:val="000000" w:themeColor="text1"/>
          <w:w w:val="0"/>
          <w:sz w:val="15"/>
          <w:szCs w:val="15"/>
        </w:rPr>
        <w:footnoteReference w:id="2"/>
      </w:r>
      <w:r>
        <w:rPr>
          <w:rFonts w:ascii="Arial" w:hAnsi="Arial" w:cs="Arial"/>
          <w:b/>
          <w:color w:val="000000" w:themeColor="text1"/>
          <w:w w:val="0"/>
          <w:sz w:val="15"/>
          <w:szCs w:val="15"/>
        </w:rPr>
        <w:t xml:space="preserve">). </w:t>
      </w:r>
      <w:r>
        <w:rPr>
          <w:rFonts w:ascii="Arial" w:hAnsi="Arial" w:cs="Arial"/>
          <w:b/>
          <w:color w:val="000000" w:themeColor="text1"/>
          <w:sz w:val="15"/>
          <w:szCs w:val="15"/>
        </w:rPr>
        <w:t>Riferimento della pubblicazione del pertinente avviso o bando (</w:t>
      </w:r>
      <w:r>
        <w:rPr>
          <w:rStyle w:val="Rimandonotaapidipagina"/>
          <w:rFonts w:ascii="Arial" w:hAnsi="Arial" w:cs="Arial"/>
          <w:b/>
          <w:color w:val="000000" w:themeColor="text1"/>
          <w:sz w:val="15"/>
          <w:szCs w:val="15"/>
        </w:rPr>
        <w:footnoteReference w:id="3"/>
      </w:r>
      <w:r>
        <w:rPr>
          <w:rFonts w:ascii="Arial" w:hAnsi="Arial" w:cs="Arial"/>
          <w:b/>
          <w:color w:val="000000" w:themeColor="text1"/>
          <w:sz w:val="15"/>
          <w:szCs w:val="15"/>
        </w:rPr>
        <w:t xml:space="preserve">)  nella </w:t>
      </w:r>
      <w:r>
        <w:rPr>
          <w:rFonts w:ascii="Arial" w:hAnsi="Arial" w:cs="Arial"/>
          <w:b/>
          <w:i/>
          <w:color w:val="000000" w:themeColor="text1"/>
          <w:sz w:val="15"/>
          <w:szCs w:val="15"/>
        </w:rPr>
        <w:t>Gazzetta ufficiale dell'Unione europea</w:t>
      </w:r>
      <w:r>
        <w:rPr>
          <w:rFonts w:ascii="Arial" w:hAnsi="Arial" w:cs="Arial"/>
          <w:b/>
          <w:color w:val="000000" w:themeColor="text1"/>
          <w:sz w:val="15"/>
          <w:szCs w:val="15"/>
        </w:rPr>
        <w:t>:</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 xml:space="preserve">GU UE S numero [], data [], pag. [], </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Numero dell'avviso nella GU S: [ ][ ][ ][ ]/S [ ][ ][ ]–[ ][ ][ ][ ][ ][ ][ ]</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color w:val="000000" w:themeColor="text1"/>
          <w:w w:val="0"/>
          <w:sz w:val="15"/>
          <w:szCs w:val="15"/>
        </w:rPr>
        <w:t>di appalto</w:t>
      </w:r>
      <w:r>
        <w:rPr>
          <w:rFonts w:ascii="Arial" w:hAnsi="Arial" w:cs="Arial"/>
          <w:b/>
          <w:color w:val="000000" w:themeColor="text1"/>
          <w:sz w:val="15"/>
          <w:szCs w:val="15"/>
        </w:rPr>
        <w:t xml:space="preserve"> (ad esempio il rimando ad una pubblicazione a livello nazionale): [….]</w:t>
      </w:r>
    </w:p>
    <w:p>
      <w:pPr>
        <w:pStyle w:val="SectionTitle"/>
        <w:jc w:val="both"/>
        <w:rPr>
          <w:rFonts w:ascii="Arial" w:hAnsi="Arial" w:cs="Arial"/>
          <w:b w:val="0"/>
          <w:caps/>
          <w:smallCaps w:val="0"/>
          <w:color w:val="000000" w:themeColor="text1"/>
          <w:sz w:val="15"/>
          <w:szCs w:val="15"/>
        </w:rPr>
      </w:pPr>
    </w:p>
    <w:p>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Informazioni sulla procedura di appalto</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rPr>
          <w:trHeight w:val="349"/>
        </w:trP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 xml:space="preserve">Identità del committente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
            </w:r>
            <w:r>
              <w:rPr>
                <w:rFonts w:ascii="Arial" w:hAnsi="Arial" w:cs="Arial"/>
                <w:color w:val="000000" w:themeColor="text1"/>
                <w:sz w:val="15"/>
                <w:szCs w:val="15"/>
              </w:rPr>
              <w:t>)</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rPr>
          <w:trHeight w:val="349"/>
        </w:trP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xml:space="preserve">Nome: </w:t>
            </w:r>
          </w:p>
          <w:p>
            <w:pPr>
              <w:rPr>
                <w:rFonts w:ascii="Arial" w:hAnsi="Arial" w:cs="Arial"/>
                <w:color w:val="000000" w:themeColor="text1"/>
                <w:sz w:val="15"/>
                <w:szCs w:val="15"/>
              </w:rPr>
            </w:pPr>
            <w:r>
              <w:rPr>
                <w:rFonts w:ascii="Arial" w:hAnsi="Arial" w:cs="Arial"/>
                <w:color w:val="000000" w:themeColor="text1"/>
                <w:sz w:val="15"/>
                <w:szCs w:val="15"/>
              </w:rPr>
              <w:t xml:space="preserve">Codice fiscale </w:t>
            </w:r>
          </w:p>
        </w:tc>
        <w:tc>
          <w:tcPr>
            <w:tcW w:w="4645" w:type="dxa"/>
            <w:shd w:val="clear" w:color="auto" w:fill="auto"/>
          </w:tcPr>
          <w:p>
            <w:pPr>
              <w:suppressAutoHyphens/>
              <w:rPr>
                <w:rFonts w:ascii="Arial" w:hAnsi="Arial" w:cs="Arial"/>
                <w:color w:val="000000" w:themeColor="text1"/>
                <w:sz w:val="15"/>
                <w:szCs w:val="15"/>
              </w:rPr>
            </w:pPr>
            <w:r>
              <w:rPr>
                <w:rFonts w:ascii="Arial" w:hAnsi="Arial" w:cs="Arial"/>
                <w:color w:val="000000" w:themeColor="text1"/>
                <w:sz w:val="15"/>
                <w:szCs w:val="15"/>
              </w:rPr>
              <w:t>Consip S.p.A. a socio unico</w:t>
            </w:r>
          </w:p>
          <w:p>
            <w:pPr>
              <w:suppressAutoHyphens/>
              <w:rPr>
                <w:rFonts w:ascii="Arial" w:hAnsi="Arial" w:cs="Arial"/>
                <w:color w:val="000000" w:themeColor="text1"/>
                <w:sz w:val="15"/>
                <w:szCs w:val="15"/>
              </w:rPr>
            </w:pPr>
            <w:r>
              <w:rPr>
                <w:rFonts w:ascii="Arial" w:hAnsi="Arial" w:cs="Arial"/>
                <w:color w:val="000000" w:themeColor="text1"/>
                <w:sz w:val="15"/>
                <w:szCs w:val="15"/>
              </w:rPr>
              <w:t>05359681003</w:t>
            </w:r>
          </w:p>
        </w:tc>
      </w:tr>
      <w:tr>
        <w:trPr>
          <w:trHeight w:val="485"/>
        </w:trP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Di quale appalto si tratta?</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 xml:space="preserve">Risposta: </w:t>
            </w:r>
          </w:p>
        </w:tc>
      </w:tr>
      <w:tr>
        <w:trPr>
          <w:trHeight w:val="484"/>
        </w:trP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Titolo o breve descrizione dell'appalto (</w:t>
            </w:r>
            <w:r>
              <w:rPr>
                <w:rStyle w:val="Rimandonotaapidipagina"/>
                <w:rFonts w:ascii="Arial" w:hAnsi="Arial" w:cs="Arial"/>
                <w:color w:val="000000" w:themeColor="text1"/>
                <w:sz w:val="15"/>
                <w:szCs w:val="15"/>
              </w:rPr>
              <w:footnoteReference w:id="5"/>
            </w:r>
            <w:r>
              <w:rPr>
                <w:rFonts w:ascii="Arial" w:hAnsi="Arial" w:cs="Arial"/>
                <w:color w:val="000000" w:themeColor="text1"/>
                <w:sz w:val="15"/>
                <w:szCs w:val="15"/>
              </w:rPr>
              <w:t>):</w:t>
            </w:r>
          </w:p>
        </w:tc>
        <w:tc>
          <w:tcPr>
            <w:tcW w:w="4645" w:type="dxa"/>
            <w:shd w:val="clear" w:color="auto" w:fill="auto"/>
          </w:tcPr>
          <w:p>
            <w:pPr>
              <w:rPr>
                <w:rFonts w:ascii="Arial" w:hAnsi="Arial" w:cs="Arial"/>
                <w:color w:val="000000" w:themeColor="text1"/>
                <w:sz w:val="15"/>
                <w:szCs w:val="15"/>
              </w:rPr>
            </w:pPr>
            <w:r>
              <w:rPr>
                <w:rFonts w:ascii="Arial" w:hAnsi="Arial" w:cs="Arial"/>
                <w:sz w:val="15"/>
                <w:szCs w:val="15"/>
              </w:rPr>
              <w:t>Accordo Quadro ai sensi dell’art. 54, del d. lgs. n. 50/2016, per la fornitura di veicoli in noleggio a lungo termine senza conducente   per le Pubbliche Amministrazioni</w:t>
            </w:r>
          </w:p>
        </w:tc>
      </w:tr>
      <w:tr>
        <w:trPr>
          <w:trHeight w:val="484"/>
        </w:trP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Numero di riferimento attribuito al fascicolo dall'amministrazione aggiudicatrice o ente aggiudicatore (ove esistente) (</w:t>
            </w:r>
            <w:r>
              <w:rPr>
                <w:rStyle w:val="Rimandonotaapidipagina"/>
                <w:rFonts w:ascii="Arial" w:hAnsi="Arial" w:cs="Arial"/>
                <w:color w:val="000000" w:themeColor="text1"/>
                <w:sz w:val="15"/>
                <w:szCs w:val="15"/>
              </w:rPr>
              <w:footnoteReference w:id="6"/>
            </w:r>
            <w:r>
              <w:rPr>
                <w:rFonts w:ascii="Arial" w:hAnsi="Arial" w:cs="Arial"/>
                <w:color w:val="000000" w:themeColor="text1"/>
                <w:sz w:val="15"/>
                <w:szCs w:val="15"/>
              </w:rPr>
              <w:t>):</w:t>
            </w:r>
          </w:p>
        </w:tc>
        <w:tc>
          <w:tcPr>
            <w:tcW w:w="4645" w:type="dxa"/>
            <w:shd w:val="clear" w:color="auto" w:fill="auto"/>
          </w:tcPr>
          <w:p>
            <w:pPr>
              <w:rPr>
                <w:rFonts w:ascii="Arial" w:hAnsi="Arial" w:cs="Arial"/>
                <w:color w:val="000000" w:themeColor="text1"/>
                <w:sz w:val="15"/>
                <w:szCs w:val="15"/>
              </w:rPr>
            </w:pPr>
            <w:r>
              <w:rPr>
                <w:rFonts w:ascii="Arial" w:hAnsi="Arial" w:cs="Arial"/>
                <w:sz w:val="15"/>
                <w:szCs w:val="15"/>
              </w:rPr>
              <w:t>ID 2254</w:t>
            </w:r>
          </w:p>
        </w:tc>
      </w:tr>
      <w:tr>
        <w:trPr>
          <w:trHeight w:val="484"/>
        </w:trP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xml:space="preserve">CIG </w:t>
            </w:r>
          </w:p>
          <w:p>
            <w:pPr>
              <w:rPr>
                <w:rFonts w:ascii="Arial" w:hAnsi="Arial" w:cs="Arial"/>
                <w:color w:val="000000" w:themeColor="text1"/>
                <w:sz w:val="15"/>
                <w:szCs w:val="15"/>
              </w:rPr>
            </w:pPr>
            <w:r>
              <w:rPr>
                <w:rFonts w:ascii="Arial" w:hAnsi="Arial" w:cs="Arial"/>
                <w:color w:val="000000" w:themeColor="text1"/>
                <w:sz w:val="15"/>
                <w:szCs w:val="15"/>
              </w:rPr>
              <w:t>CUP (ove previsto)</w:t>
            </w:r>
          </w:p>
          <w:p>
            <w:pPr>
              <w:rPr>
                <w:rFonts w:ascii="Arial" w:hAnsi="Arial" w:cs="Arial"/>
                <w:color w:val="000000" w:themeColor="text1"/>
                <w:sz w:val="15"/>
                <w:szCs w:val="15"/>
              </w:rPr>
            </w:pPr>
            <w:r>
              <w:rPr>
                <w:rFonts w:ascii="Arial" w:hAnsi="Arial" w:cs="Arial"/>
                <w:color w:val="000000" w:themeColor="text1"/>
                <w:sz w:val="15"/>
                <w:szCs w:val="15"/>
              </w:rPr>
              <w:t>Codice progetto (ove l’appalto sia finanziato o cofinanziato con fondi europei)</w:t>
            </w:r>
            <w:r>
              <w:rPr>
                <w:rFonts w:ascii="Arial" w:hAnsi="Arial" w:cs="Arial"/>
                <w:color w:val="000000" w:themeColor="text1"/>
                <w:sz w:val="15"/>
                <w:szCs w:val="15"/>
              </w:rPr>
              <w:tab/>
            </w:r>
          </w:p>
        </w:tc>
        <w:tc>
          <w:tcPr>
            <w:tcW w:w="4645" w:type="dxa"/>
            <w:shd w:val="clear" w:color="auto" w:fill="auto"/>
          </w:tcPr>
          <w:p>
            <w:pPr>
              <w:suppressAutoHyphens/>
              <w:rPr>
                <w:rFonts w:ascii="Arial" w:hAnsi="Arial" w:cs="Arial"/>
                <w:sz w:val="15"/>
                <w:szCs w:val="15"/>
              </w:rPr>
            </w:pPr>
            <w:r>
              <w:rPr>
                <w:rFonts w:ascii="Arial" w:hAnsi="Arial" w:cs="Arial"/>
                <w:sz w:val="15"/>
                <w:szCs w:val="15"/>
              </w:rPr>
              <w:t>Lotto 1 CIG [8448473C76]</w:t>
            </w:r>
          </w:p>
          <w:p>
            <w:pPr>
              <w:suppressAutoHyphens/>
              <w:rPr>
                <w:rFonts w:ascii="Arial" w:hAnsi="Arial" w:cs="Arial"/>
                <w:sz w:val="15"/>
                <w:szCs w:val="15"/>
              </w:rPr>
            </w:pPr>
            <w:r>
              <w:rPr>
                <w:rFonts w:ascii="Arial" w:hAnsi="Arial" w:cs="Arial"/>
                <w:sz w:val="15"/>
                <w:szCs w:val="15"/>
              </w:rPr>
              <w:t>Lotto 2 CIG [8448492C24]</w:t>
            </w:r>
          </w:p>
          <w:p>
            <w:pPr>
              <w:suppressAutoHyphens/>
              <w:rPr>
                <w:rFonts w:ascii="Arial" w:hAnsi="Arial" w:cs="Arial"/>
                <w:sz w:val="15"/>
                <w:szCs w:val="15"/>
              </w:rPr>
            </w:pPr>
            <w:r>
              <w:rPr>
                <w:rFonts w:ascii="Arial" w:hAnsi="Arial" w:cs="Arial"/>
                <w:sz w:val="15"/>
                <w:szCs w:val="15"/>
              </w:rPr>
              <w:t>Lotto 3 CIG [84484991EE]</w:t>
            </w:r>
          </w:p>
          <w:p>
            <w:pPr>
              <w:suppressAutoHyphens/>
              <w:rPr>
                <w:rFonts w:ascii="Arial" w:hAnsi="Arial" w:cs="Arial"/>
                <w:sz w:val="15"/>
                <w:szCs w:val="15"/>
              </w:rPr>
            </w:pPr>
            <w:r>
              <w:rPr>
                <w:rFonts w:ascii="Arial" w:hAnsi="Arial" w:cs="Arial"/>
                <w:sz w:val="15"/>
                <w:szCs w:val="15"/>
              </w:rPr>
              <w:t>Lotto 4 CIG [844850353A]</w:t>
            </w:r>
          </w:p>
          <w:p>
            <w:pPr>
              <w:suppressAutoHyphens/>
              <w:rPr>
                <w:rFonts w:ascii="Arial" w:hAnsi="Arial" w:cs="Arial"/>
                <w:sz w:val="15"/>
                <w:szCs w:val="15"/>
              </w:rPr>
            </w:pPr>
            <w:r>
              <w:rPr>
                <w:rFonts w:ascii="Arial" w:hAnsi="Arial" w:cs="Arial"/>
                <w:sz w:val="15"/>
                <w:szCs w:val="15"/>
              </w:rPr>
              <w:t>Lotto 5 CIG [8448509A2C]</w:t>
            </w:r>
          </w:p>
          <w:p>
            <w:pPr>
              <w:suppressAutoHyphens/>
              <w:rPr>
                <w:rFonts w:ascii="Arial" w:hAnsi="Arial" w:cs="Arial"/>
                <w:sz w:val="15"/>
                <w:szCs w:val="15"/>
              </w:rPr>
            </w:pPr>
            <w:r>
              <w:rPr>
                <w:rFonts w:ascii="Arial" w:hAnsi="Arial" w:cs="Arial"/>
                <w:sz w:val="15"/>
                <w:szCs w:val="15"/>
              </w:rPr>
              <w:t>Lotto 6 CIG [8448521415]</w:t>
            </w:r>
          </w:p>
          <w:p>
            <w:pPr>
              <w:suppressAutoHyphens/>
              <w:rPr>
                <w:rFonts w:ascii="Arial" w:hAnsi="Arial" w:cs="Arial"/>
                <w:sz w:val="15"/>
                <w:szCs w:val="15"/>
              </w:rPr>
            </w:pPr>
            <w:r>
              <w:rPr>
                <w:rFonts w:ascii="Arial" w:hAnsi="Arial" w:cs="Arial"/>
                <w:sz w:val="15"/>
                <w:szCs w:val="15"/>
              </w:rPr>
              <w:t>Lotto 7 CIG [84485289DA]</w:t>
            </w:r>
          </w:p>
          <w:p>
            <w:pPr>
              <w:suppressAutoHyphens/>
              <w:rPr>
                <w:rFonts w:ascii="Arial" w:hAnsi="Arial" w:cs="Arial"/>
                <w:color w:val="000000" w:themeColor="text1"/>
                <w:sz w:val="15"/>
                <w:szCs w:val="15"/>
              </w:rPr>
            </w:pPr>
            <w:r>
              <w:rPr>
                <w:rFonts w:ascii="Arial" w:hAnsi="Arial" w:cs="Arial"/>
                <w:sz w:val="15"/>
                <w:szCs w:val="15"/>
              </w:rPr>
              <w:t>Lotto 8 CIG [8448533DF9]</w:t>
            </w:r>
          </w:p>
        </w:tc>
      </w:tr>
    </w:tbl>
    <w:p>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Pr>
          <w:rFonts w:ascii="Arial" w:hAnsi="Arial" w:cs="Arial"/>
          <w:b/>
          <w:color w:val="000000" w:themeColor="text1"/>
          <w:sz w:val="15"/>
          <w:szCs w:val="15"/>
        </w:rPr>
        <w:lastRenderedPageBreak/>
        <w:t>Tutte le altre informazioni in tutte le sezioni del DGUE devono essere inserite dall'operatore economico</w:t>
      </w:r>
    </w:p>
    <w:p>
      <w:pPr>
        <w:spacing w:before="0"/>
        <w:rPr>
          <w:b/>
          <w:color w:val="000000" w:themeColor="text1"/>
          <w:sz w:val="15"/>
          <w:szCs w:val="15"/>
        </w:rPr>
      </w:pPr>
      <w:r>
        <w:rPr>
          <w:color w:val="000000" w:themeColor="text1"/>
          <w:sz w:val="15"/>
          <w:szCs w:val="15"/>
        </w:rPr>
        <w:br w:type="page"/>
      </w:r>
    </w:p>
    <w:p>
      <w:pPr>
        <w:pStyle w:val="ChapterTitle"/>
        <w:jc w:val="both"/>
        <w:rPr>
          <w:color w:val="000000" w:themeColor="text1"/>
          <w:sz w:val="15"/>
          <w:szCs w:val="15"/>
        </w:rPr>
      </w:pPr>
      <w:r>
        <w:rPr>
          <w:color w:val="000000" w:themeColor="text1"/>
          <w:sz w:val="15"/>
          <w:szCs w:val="15"/>
        </w:rPr>
        <w:lastRenderedPageBreak/>
        <w:t>Parte II: Informazioni sull'operatore economico</w:t>
      </w:r>
    </w:p>
    <w:p>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Dati identificativi</w:t>
            </w:r>
          </w:p>
        </w:tc>
        <w:tc>
          <w:tcPr>
            <w:tcW w:w="4645" w:type="dxa"/>
            <w:shd w:val="clear" w:color="auto" w:fill="auto"/>
          </w:tcPr>
          <w:p>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pStyle w:val="NumPar1"/>
              <w:numPr>
                <w:ilvl w:val="0"/>
                <w:numId w:val="0"/>
              </w:numPr>
              <w:ind w:left="850" w:hanging="850"/>
              <w:rPr>
                <w:rFonts w:ascii="Arial" w:hAnsi="Arial" w:cs="Arial"/>
                <w:color w:val="000000" w:themeColor="text1"/>
                <w:sz w:val="15"/>
                <w:szCs w:val="15"/>
              </w:rPr>
            </w:pPr>
            <w:r>
              <w:rPr>
                <w:rFonts w:ascii="Arial" w:hAnsi="Arial" w:cs="Arial"/>
                <w:color w:val="000000" w:themeColor="text1"/>
                <w:sz w:val="15"/>
                <w:szCs w:val="15"/>
              </w:rPr>
              <w:t>Nome:</w:t>
            </w:r>
          </w:p>
        </w:tc>
        <w:tc>
          <w:tcPr>
            <w:tcW w:w="4645"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   ]</w:t>
            </w:r>
          </w:p>
        </w:tc>
      </w:tr>
      <w:tr>
        <w:trPr>
          <w:trHeight w:val="826"/>
        </w:trPr>
        <w:tc>
          <w:tcPr>
            <w:tcW w:w="4644"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Partita IVA, se applicabile:</w:t>
            </w:r>
          </w:p>
          <w:p>
            <w:pPr>
              <w:pStyle w:val="Text1"/>
              <w:ind w:left="0"/>
              <w:rPr>
                <w:rFonts w:ascii="Arial" w:hAnsi="Arial" w:cs="Arial"/>
                <w:color w:val="000000" w:themeColor="text1"/>
                <w:sz w:val="15"/>
                <w:szCs w:val="15"/>
              </w:rPr>
            </w:pPr>
            <w:r>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   ]</w:t>
            </w:r>
          </w:p>
          <w:p>
            <w:pPr>
              <w:pStyle w:val="Text1"/>
              <w:ind w:left="0"/>
              <w:rPr>
                <w:rFonts w:ascii="Arial" w:hAnsi="Arial" w:cs="Arial"/>
                <w:color w:val="000000" w:themeColor="text1"/>
                <w:sz w:val="15"/>
                <w:szCs w:val="15"/>
              </w:rPr>
            </w:pPr>
            <w:r>
              <w:rPr>
                <w:rFonts w:ascii="Arial" w:hAnsi="Arial" w:cs="Arial"/>
                <w:color w:val="000000" w:themeColor="text1"/>
                <w:sz w:val="15"/>
                <w:szCs w:val="15"/>
              </w:rPr>
              <w:t>[   ]</w:t>
            </w:r>
          </w:p>
        </w:tc>
      </w:tr>
      <w:tr>
        <w:tc>
          <w:tcPr>
            <w:tcW w:w="4644"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 xml:space="preserve">Indirizzo postale: </w:t>
            </w:r>
          </w:p>
        </w:tc>
        <w:tc>
          <w:tcPr>
            <w:tcW w:w="4645"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w:t>
            </w:r>
          </w:p>
        </w:tc>
      </w:tr>
      <w:tr>
        <w:trPr>
          <w:trHeight w:val="1503"/>
        </w:trPr>
        <w:tc>
          <w:tcPr>
            <w:tcW w:w="4644"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Persone di contatto (</w:t>
            </w:r>
            <w:r>
              <w:rPr>
                <w:rStyle w:val="Rimandonotaapidipagina"/>
                <w:rFonts w:ascii="Arial" w:hAnsi="Arial" w:cs="Arial"/>
                <w:color w:val="000000" w:themeColor="text1"/>
                <w:sz w:val="15"/>
                <w:szCs w:val="15"/>
              </w:rPr>
              <w:footnoteReference w:id="7"/>
            </w:r>
            <w:r>
              <w:rPr>
                <w:rFonts w:ascii="Arial" w:hAnsi="Arial" w:cs="Arial"/>
                <w:color w:val="000000" w:themeColor="text1"/>
                <w:sz w:val="15"/>
                <w:szCs w:val="15"/>
              </w:rPr>
              <w:t>):</w:t>
            </w:r>
          </w:p>
          <w:p>
            <w:pPr>
              <w:pStyle w:val="Text1"/>
              <w:ind w:left="0"/>
              <w:rPr>
                <w:rFonts w:ascii="Arial" w:hAnsi="Arial" w:cs="Arial"/>
                <w:color w:val="000000" w:themeColor="text1"/>
                <w:sz w:val="15"/>
                <w:szCs w:val="15"/>
              </w:rPr>
            </w:pPr>
            <w:r>
              <w:rPr>
                <w:rFonts w:ascii="Arial" w:hAnsi="Arial" w:cs="Arial"/>
                <w:color w:val="000000" w:themeColor="text1"/>
                <w:sz w:val="15"/>
                <w:szCs w:val="15"/>
              </w:rPr>
              <w:t>Telefono:</w:t>
            </w:r>
          </w:p>
          <w:p>
            <w:pPr>
              <w:pStyle w:val="Text1"/>
              <w:ind w:left="0"/>
              <w:rPr>
                <w:rFonts w:ascii="Arial" w:hAnsi="Arial" w:cs="Arial"/>
                <w:color w:val="000000" w:themeColor="text1"/>
                <w:sz w:val="15"/>
                <w:szCs w:val="15"/>
              </w:rPr>
            </w:pPr>
            <w:r>
              <w:rPr>
                <w:rFonts w:ascii="Arial" w:hAnsi="Arial" w:cs="Arial"/>
                <w:color w:val="000000" w:themeColor="text1"/>
                <w:sz w:val="15"/>
                <w:szCs w:val="15"/>
              </w:rPr>
              <w:t>PEC o e-mail:</w:t>
            </w:r>
          </w:p>
          <w:p>
            <w:pPr>
              <w:pStyle w:val="Text1"/>
              <w:ind w:left="0"/>
              <w:rPr>
                <w:rFonts w:ascii="Arial" w:hAnsi="Arial" w:cs="Arial"/>
                <w:color w:val="000000" w:themeColor="text1"/>
                <w:sz w:val="15"/>
                <w:szCs w:val="15"/>
              </w:rPr>
            </w:pPr>
            <w:r>
              <w:rPr>
                <w:rFonts w:ascii="Arial" w:hAnsi="Arial" w:cs="Arial"/>
                <w:color w:val="000000" w:themeColor="text1"/>
                <w:sz w:val="15"/>
                <w:szCs w:val="15"/>
              </w:rPr>
              <w:t>(indirizzo Internet o sito web) (</w:t>
            </w:r>
            <w:r>
              <w:rPr>
                <w:rFonts w:ascii="Arial" w:hAnsi="Arial" w:cs="Arial"/>
                <w:i/>
                <w:color w:val="000000" w:themeColor="text1"/>
                <w:sz w:val="15"/>
                <w:szCs w:val="15"/>
              </w:rPr>
              <w:t>ove esistente</w:t>
            </w:r>
            <w:r>
              <w:rPr>
                <w:rFonts w:ascii="Arial" w:hAnsi="Arial" w:cs="Arial"/>
                <w:color w:val="000000" w:themeColor="text1"/>
                <w:sz w:val="15"/>
                <w:szCs w:val="15"/>
              </w:rPr>
              <w:t>):</w:t>
            </w:r>
          </w:p>
        </w:tc>
        <w:tc>
          <w:tcPr>
            <w:tcW w:w="4645"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w:t>
            </w:r>
          </w:p>
          <w:p>
            <w:pPr>
              <w:pStyle w:val="Text1"/>
              <w:ind w:left="0"/>
              <w:rPr>
                <w:rFonts w:ascii="Arial" w:hAnsi="Arial" w:cs="Arial"/>
                <w:color w:val="000000" w:themeColor="text1"/>
                <w:sz w:val="15"/>
                <w:szCs w:val="15"/>
              </w:rPr>
            </w:pPr>
            <w:r>
              <w:rPr>
                <w:rFonts w:ascii="Arial" w:hAnsi="Arial" w:cs="Arial"/>
                <w:color w:val="000000" w:themeColor="text1"/>
                <w:sz w:val="15"/>
                <w:szCs w:val="15"/>
              </w:rPr>
              <w:t>[……………]</w:t>
            </w:r>
          </w:p>
          <w:p>
            <w:pPr>
              <w:pStyle w:val="Text1"/>
              <w:ind w:left="0"/>
              <w:rPr>
                <w:rFonts w:ascii="Arial" w:hAnsi="Arial" w:cs="Arial"/>
                <w:color w:val="000000" w:themeColor="text1"/>
                <w:sz w:val="15"/>
                <w:szCs w:val="15"/>
              </w:rPr>
            </w:pPr>
            <w:r>
              <w:rPr>
                <w:rFonts w:ascii="Arial" w:hAnsi="Arial" w:cs="Arial"/>
                <w:color w:val="000000" w:themeColor="text1"/>
                <w:sz w:val="15"/>
                <w:szCs w:val="15"/>
              </w:rPr>
              <w:t>[……………]</w:t>
            </w:r>
          </w:p>
          <w:p>
            <w:pPr>
              <w:pStyle w:val="Text1"/>
              <w:ind w:left="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pStyle w:val="Text1"/>
              <w:ind w:left="0"/>
              <w:rPr>
                <w:rFonts w:ascii="Arial" w:hAnsi="Arial" w:cs="Arial"/>
                <w:b/>
                <w:color w:val="000000" w:themeColor="text1"/>
                <w:sz w:val="15"/>
                <w:szCs w:val="15"/>
              </w:rPr>
            </w:pPr>
            <w:r>
              <w:rPr>
                <w:rFonts w:ascii="Arial" w:hAnsi="Arial" w:cs="Arial"/>
                <w:b/>
                <w:color w:val="000000" w:themeColor="text1"/>
                <w:sz w:val="15"/>
                <w:szCs w:val="15"/>
              </w:rPr>
              <w:t>Informazioni generali:</w:t>
            </w:r>
          </w:p>
        </w:tc>
        <w:tc>
          <w:tcPr>
            <w:tcW w:w="4645" w:type="dxa"/>
            <w:shd w:val="clear" w:color="auto" w:fill="auto"/>
          </w:tcPr>
          <w:p>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L'operatore economico è una microimpresa, oppure un'impresa piccola o media (</w:t>
            </w:r>
            <w:r>
              <w:rPr>
                <w:rStyle w:val="Rimandonotaapidipagina"/>
                <w:rFonts w:ascii="Arial" w:hAnsi="Arial" w:cs="Arial"/>
                <w:color w:val="000000" w:themeColor="text1"/>
                <w:sz w:val="15"/>
                <w:szCs w:val="15"/>
              </w:rPr>
              <w:footnoteReference w:id="8"/>
            </w:r>
            <w:r>
              <w:rPr>
                <w:rFonts w:ascii="Arial" w:hAnsi="Arial" w:cs="Arial"/>
                <w:color w:val="000000" w:themeColor="text1"/>
                <w:sz w:val="15"/>
                <w:szCs w:val="15"/>
              </w:rPr>
              <w:t>)?</w:t>
            </w:r>
          </w:p>
          <w:p>
            <w:pPr>
              <w:pStyle w:val="Text1"/>
              <w:ind w:left="0"/>
              <w:rPr>
                <w:rFonts w:ascii="Arial" w:hAnsi="Arial" w:cs="Arial"/>
                <w:color w:val="000000" w:themeColor="text1"/>
                <w:sz w:val="15"/>
                <w:szCs w:val="15"/>
              </w:rPr>
            </w:pPr>
          </w:p>
        </w:tc>
        <w:tc>
          <w:tcPr>
            <w:tcW w:w="4645"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 ] Sì [ ] No</w:t>
            </w:r>
          </w:p>
        </w:tc>
      </w:tr>
      <w:tr>
        <w:tc>
          <w:tcPr>
            <w:tcW w:w="4644" w:type="dxa"/>
            <w:shd w:val="clear" w:color="auto" w:fill="auto"/>
          </w:tcPr>
          <w:p>
            <w:pPr>
              <w:pStyle w:val="Text1"/>
              <w:spacing w:before="0" w:after="0"/>
              <w:ind w:left="0"/>
              <w:rPr>
                <w:rFonts w:ascii="Arial" w:hAnsi="Arial" w:cs="Arial"/>
                <w:b/>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 xml:space="preserve">Solo se l'appalto è riservato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9"/>
            </w:r>
            <w:r>
              <w:rPr>
                <w:rFonts w:ascii="Arial" w:hAnsi="Arial" w:cs="Arial"/>
                <w:color w:val="000000" w:themeColor="text1"/>
                <w:sz w:val="15"/>
                <w:szCs w:val="15"/>
              </w:rPr>
              <w:t>)</w:t>
            </w:r>
            <w:r>
              <w:rPr>
                <w:rFonts w:ascii="Arial" w:hAnsi="Arial" w:cs="Arial"/>
                <w:b/>
                <w:color w:val="000000" w:themeColor="text1"/>
                <w:sz w:val="15"/>
                <w:szCs w:val="15"/>
              </w:rPr>
              <w:t xml:space="preserve">: </w:t>
            </w:r>
            <w:r>
              <w:rPr>
                <w:rFonts w:ascii="Arial" w:hAnsi="Arial" w:cs="Arial"/>
                <w:color w:val="000000" w:themeColor="text1"/>
                <w:sz w:val="15"/>
                <w:szCs w:val="15"/>
              </w:rPr>
              <w:t>l'operatore economico è un laboratorio protetto, un' "impresa sociale" (</w:t>
            </w:r>
            <w:r>
              <w:rPr>
                <w:rStyle w:val="Rimandonotaapidipagina"/>
                <w:rFonts w:ascii="Arial" w:hAnsi="Arial" w:cs="Arial"/>
                <w:color w:val="000000" w:themeColor="text1"/>
                <w:sz w:val="15"/>
                <w:szCs w:val="15"/>
              </w:rPr>
              <w:footnoteReference w:id="10"/>
            </w:r>
            <w:r>
              <w:rPr>
                <w:rFonts w:ascii="Arial" w:hAnsi="Arial" w:cs="Arial"/>
                <w:color w:val="000000" w:themeColor="text1"/>
                <w:sz w:val="15"/>
                <w:szCs w:val="15"/>
              </w:rPr>
              <w:t>) o provvede all'esecuzione del contratto nel contesto di programmi di lavoro protetti (articolo 112 del Codice)?</w:t>
            </w:r>
          </w:p>
          <w:p>
            <w:pPr>
              <w:pStyle w:val="Text1"/>
              <w:spacing w:before="0" w:after="0"/>
              <w:ind w:left="0"/>
              <w:rPr>
                <w:rFonts w:ascii="Arial" w:hAnsi="Arial" w:cs="Arial"/>
                <w:b/>
                <w:color w:val="000000" w:themeColor="text1"/>
                <w:sz w:val="15"/>
                <w:szCs w:val="15"/>
              </w:rPr>
            </w:pPr>
          </w:p>
          <w:p>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In caso affermativo,</w:t>
            </w: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qual è la percentuale corrispondente di lavoratori con disabilità o svantaggiati?</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Se richiesto, specificare a quale o quali categorie di lavoratori con disabilità o svantaggiati appartengono i dipendenti interessati:</w:t>
            </w:r>
          </w:p>
          <w:p>
            <w:pPr>
              <w:pStyle w:val="Text1"/>
              <w:spacing w:before="0" w:after="0"/>
              <w:ind w:left="0"/>
              <w:rPr>
                <w:rFonts w:ascii="Arial" w:hAnsi="Arial" w:cs="Arial"/>
                <w:color w:val="000000" w:themeColor="text1"/>
                <w:sz w:val="15"/>
                <w:szCs w:val="15"/>
              </w:rPr>
            </w:pPr>
          </w:p>
        </w:tc>
        <w:tc>
          <w:tcPr>
            <w:tcW w:w="4645" w:type="dxa"/>
            <w:shd w:val="clear" w:color="auto" w:fill="auto"/>
          </w:tcPr>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 Sì [ ] No</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tc>
      </w:tr>
      <w:tr>
        <w:tc>
          <w:tcPr>
            <w:tcW w:w="4644" w:type="dxa"/>
            <w:shd w:val="clear" w:color="auto" w:fill="auto"/>
          </w:tcPr>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Se pertinente: l'operatore economico è iscritto in un elenco ufficiale di  </w:t>
            </w:r>
            <w:r>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Pr>
                <w:rFonts w:ascii="Arial" w:hAnsi="Arial" w:cs="Arial"/>
                <w:color w:val="000000" w:themeColor="text1"/>
                <w:sz w:val="15"/>
                <w:szCs w:val="15"/>
              </w:rPr>
              <w:t xml:space="preserve">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pPr>
              <w:pStyle w:val="Text1"/>
              <w:spacing w:before="0" w:after="0"/>
              <w:ind w:left="0"/>
              <w:rPr>
                <w:rFonts w:ascii="Arial" w:hAnsi="Arial" w:cs="Arial"/>
                <w:color w:val="000000" w:themeColor="text1"/>
                <w:sz w:val="15"/>
                <w:szCs w:val="15"/>
              </w:rPr>
            </w:pPr>
          </w:p>
          <w:p>
            <w:pPr>
              <w:pStyle w:val="Text1"/>
              <w:numPr>
                <w:ilvl w:val="0"/>
                <w:numId w:val="25"/>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Indicare la denominazione dell'elenco o del certificato e, se pertinente, il pertinente numero di iscrizione o della certificazione </w:t>
            </w:r>
          </w:p>
          <w:p>
            <w:pPr>
              <w:pStyle w:val="Text1"/>
              <w:spacing w:before="0" w:after="0"/>
              <w:ind w:left="720"/>
              <w:rPr>
                <w:rFonts w:ascii="Arial" w:hAnsi="Arial" w:cs="Arial"/>
                <w:i/>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Se il certificato di iscrizione o la certificazione è disponibile elettronicamente, indicare:</w:t>
            </w: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Pr>
                <w:rStyle w:val="Rimandonotaapidipagina"/>
                <w:rFonts w:ascii="Arial" w:hAnsi="Arial" w:cs="Arial"/>
                <w:color w:val="000000" w:themeColor="text1"/>
                <w:sz w:val="15"/>
                <w:szCs w:val="15"/>
              </w:rPr>
              <w:footnoteReference w:id="11"/>
            </w:r>
            <w:r>
              <w:rPr>
                <w:rFonts w:ascii="Arial" w:hAnsi="Arial" w:cs="Arial"/>
                <w:color w:val="000000" w:themeColor="text1"/>
                <w:sz w:val="15"/>
                <w:szCs w:val="15"/>
              </w:rPr>
              <w:t>):</w:t>
            </w: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L'iscrizione o la certificazione comprende tutti i criteri di selezione richiesti?</w:t>
            </w:r>
          </w:p>
          <w:p>
            <w:pPr>
              <w:pStyle w:val="Text1"/>
              <w:spacing w:before="0" w:after="0"/>
              <w:ind w:left="284"/>
              <w:rPr>
                <w:rFonts w:ascii="Arial" w:hAnsi="Arial" w:cs="Arial"/>
                <w:b/>
                <w:color w:val="000000" w:themeColor="text1"/>
                <w:w w:val="0"/>
                <w:sz w:val="15"/>
                <w:szCs w:val="15"/>
              </w:rPr>
            </w:pPr>
            <w:r>
              <w:rPr>
                <w:rFonts w:ascii="Arial" w:hAnsi="Arial" w:cs="Arial"/>
                <w:b/>
                <w:color w:val="000000" w:themeColor="text1"/>
                <w:w w:val="0"/>
                <w:sz w:val="15"/>
                <w:szCs w:val="15"/>
              </w:rPr>
              <w:t>In caso di risposta negativa alla lettera d):</w:t>
            </w:r>
          </w:p>
          <w:p>
            <w:pPr>
              <w:pStyle w:val="Text1"/>
              <w:spacing w:before="0" w:after="0"/>
              <w:ind w:left="284"/>
              <w:rPr>
                <w:rFonts w:ascii="Arial" w:hAnsi="Arial" w:cs="Arial"/>
                <w:color w:val="000000" w:themeColor="text1"/>
                <w:sz w:val="15"/>
                <w:szCs w:val="15"/>
              </w:rPr>
            </w:pPr>
            <w:r>
              <w:rPr>
                <w:rFonts w:ascii="Arial" w:hAnsi="Arial" w:cs="Arial"/>
                <w:b/>
                <w:color w:val="000000" w:themeColor="text1"/>
                <w:w w:val="0"/>
                <w:sz w:val="15"/>
                <w:szCs w:val="15"/>
              </w:rPr>
              <w:t>Inserire inoltre tutte le informazioni mancanti nella parte IV, sezione A, B, C, o D secondo il caso</w:t>
            </w:r>
            <w:r>
              <w:rPr>
                <w:rFonts w:ascii="Arial" w:hAnsi="Arial" w:cs="Arial"/>
                <w:color w:val="000000" w:themeColor="text1"/>
                <w:sz w:val="15"/>
                <w:szCs w:val="15"/>
              </w:rPr>
              <w:t xml:space="preserve"> </w:t>
            </w:r>
          </w:p>
          <w:p>
            <w:pPr>
              <w:pStyle w:val="Text1"/>
              <w:spacing w:before="0" w:after="0"/>
              <w:ind w:left="284"/>
              <w:rPr>
                <w:rFonts w:ascii="Arial" w:hAnsi="Arial" w:cs="Arial"/>
                <w:color w:val="000000" w:themeColor="text1"/>
                <w:sz w:val="15"/>
                <w:szCs w:val="15"/>
              </w:rPr>
            </w:pPr>
          </w:p>
          <w:p>
            <w:pPr>
              <w:pStyle w:val="Text1"/>
              <w:spacing w:before="0" w:after="0"/>
              <w:ind w:left="0"/>
              <w:rPr>
                <w:rFonts w:ascii="Arial" w:hAnsi="Arial" w:cs="Arial"/>
                <w:b/>
                <w:i/>
                <w:color w:val="000000" w:themeColor="text1"/>
                <w:sz w:val="15"/>
                <w:szCs w:val="15"/>
              </w:rPr>
            </w:pPr>
            <w:r>
              <w:rPr>
                <w:rFonts w:ascii="Arial" w:hAnsi="Arial" w:cs="Arial"/>
                <w:b/>
                <w:i/>
                <w:color w:val="000000" w:themeColor="text1"/>
                <w:sz w:val="15"/>
                <w:szCs w:val="15"/>
              </w:rPr>
              <w:t>SOLO se richiesto dal pertinente avviso o bando o dai documenti di gara:</w:t>
            </w:r>
          </w:p>
          <w:p>
            <w:pPr>
              <w:pStyle w:val="Text1"/>
              <w:tabs>
                <w:tab w:val="left" w:pos="284"/>
              </w:tabs>
              <w:spacing w:before="0" w:after="0"/>
              <w:ind w:left="284" w:hanging="284"/>
              <w:rPr>
                <w:rFonts w:ascii="Arial" w:hAnsi="Arial" w:cs="Arial"/>
                <w:i/>
                <w:color w:val="000000" w:themeColor="text1"/>
                <w:sz w:val="15"/>
                <w:szCs w:val="15"/>
              </w:rPr>
            </w:pPr>
            <w:r>
              <w:rPr>
                <w:rFonts w:ascii="Arial" w:hAnsi="Arial" w:cs="Arial"/>
                <w:color w:val="000000" w:themeColor="text1"/>
                <w:sz w:val="15"/>
                <w:szCs w:val="15"/>
              </w:rPr>
              <w:t xml:space="preserve">e)   L'operatore economico potrà fornire un </w:t>
            </w:r>
            <w:r>
              <w:rPr>
                <w:rFonts w:ascii="Arial" w:hAnsi="Arial" w:cs="Arial"/>
                <w:b/>
                <w:color w:val="000000" w:themeColor="text1"/>
                <w:sz w:val="15"/>
                <w:szCs w:val="15"/>
              </w:rPr>
              <w:t>certificato</w:t>
            </w:r>
            <w:r>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themeColor="text1"/>
                <w:sz w:val="15"/>
                <w:szCs w:val="15"/>
              </w:rPr>
              <w:br/>
            </w:r>
          </w:p>
          <w:p>
            <w:pPr>
              <w:pStyle w:val="Text1"/>
              <w:spacing w:before="0" w:after="0"/>
              <w:ind w:left="0" w:hanging="284"/>
              <w:rPr>
                <w:rFonts w:ascii="Arial" w:hAnsi="Arial" w:cs="Arial"/>
                <w:color w:val="000000" w:themeColor="text1"/>
                <w:sz w:val="15"/>
                <w:szCs w:val="15"/>
              </w:rPr>
            </w:pPr>
            <w:r>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 Sì [ ] No [ ] Non applicabile</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numPr>
                <w:ilvl w:val="0"/>
                <w:numId w:val="14"/>
              </w:numPr>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p>
          <w:p>
            <w:pPr>
              <w:pStyle w:val="Text1"/>
              <w:spacing w:before="0" w:after="0"/>
              <w:ind w:left="318"/>
              <w:rPr>
                <w:rFonts w:ascii="Arial" w:hAnsi="Arial" w:cs="Arial"/>
                <w:color w:val="000000" w:themeColor="text1"/>
                <w:sz w:val="15"/>
                <w:szCs w:val="15"/>
              </w:rPr>
            </w:pPr>
          </w:p>
          <w:p>
            <w:pPr>
              <w:pStyle w:val="Text1"/>
              <w:spacing w:before="0" w:after="0"/>
              <w:ind w:left="318"/>
              <w:rPr>
                <w:rFonts w:ascii="Arial" w:hAnsi="Arial" w:cs="Arial"/>
                <w:color w:val="000000" w:themeColor="text1"/>
                <w:sz w:val="15"/>
                <w:szCs w:val="15"/>
              </w:rPr>
            </w:pPr>
          </w:p>
          <w:p>
            <w:pPr>
              <w:pStyle w:val="Text1"/>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b) (indirizzo web, autorità o organismo di emanazione,  riferimento preciso della documentazione):</w:t>
            </w: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c) […………..…]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d) [ ] Sì [ ] No</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e) [ ] Sì [ ] No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tc>
      </w:tr>
      <w:tr>
        <w:trPr>
          <w:trHeight w:val="771"/>
        </w:trPr>
        <w:tc>
          <w:tcPr>
            <w:tcW w:w="4644" w:type="dxa"/>
            <w:shd w:val="clear" w:color="auto" w:fill="auto"/>
          </w:tcPr>
          <w:p>
            <w:pPr>
              <w:pStyle w:val="Text1"/>
              <w:spacing w:before="0" w:after="0"/>
              <w:ind w:left="0"/>
              <w:rPr>
                <w:rFonts w:ascii="Arial" w:hAnsi="Arial" w:cs="Arial"/>
                <w:color w:val="000000" w:themeColor="text1"/>
                <w:sz w:val="15"/>
                <w:szCs w:val="15"/>
              </w:rPr>
            </w:pPr>
          </w:p>
          <w:p>
            <w:pPr>
              <w:pStyle w:val="Text1"/>
              <w:spacing w:before="0" w:after="0"/>
              <w:ind w:left="0"/>
              <w:rPr>
                <w:rFonts w:ascii="Arial" w:eastAsia="Times New Roman" w:hAnsi="Arial" w:cs="Arial"/>
                <w:bCs/>
                <w:color w:val="000000" w:themeColor="text1"/>
                <w:sz w:val="15"/>
                <w:szCs w:val="15"/>
              </w:rPr>
            </w:pPr>
            <w:r>
              <w:rPr>
                <w:rFonts w:ascii="Arial" w:hAnsi="Arial" w:cs="Arial"/>
                <w:color w:val="000000" w:themeColor="text1"/>
                <w:sz w:val="15"/>
                <w:szCs w:val="15"/>
              </w:rPr>
              <w:t xml:space="preserve">Se pertinente: l'operatore economico, </w:t>
            </w:r>
            <w:r>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pPr>
              <w:pStyle w:val="Text1"/>
              <w:spacing w:before="0" w:after="0"/>
              <w:ind w:left="0"/>
              <w:rPr>
                <w:rFonts w:ascii="Arial" w:eastAsia="Times New Roman" w:hAnsi="Arial" w:cs="Arial"/>
                <w:bCs/>
                <w:color w:val="000000" w:themeColor="text1"/>
                <w:sz w:val="15"/>
                <w:szCs w:val="15"/>
              </w:rPr>
            </w:pPr>
            <w:r>
              <w:rPr>
                <w:rFonts w:ascii="Arial" w:eastAsia="Times New Roman" w:hAnsi="Arial" w:cs="Arial"/>
                <w:bCs/>
                <w:color w:val="000000" w:themeColor="text1"/>
                <w:sz w:val="15"/>
                <w:szCs w:val="15"/>
              </w:rPr>
              <w:t>ovvero,</w:t>
            </w:r>
          </w:p>
          <w:p>
            <w:pPr>
              <w:pStyle w:val="Text1"/>
              <w:spacing w:before="0" w:after="0"/>
              <w:ind w:left="0"/>
              <w:rPr>
                <w:rFonts w:ascii="Arial" w:hAnsi="Arial" w:cs="Arial"/>
                <w:color w:val="000000" w:themeColor="text1"/>
                <w:sz w:val="15"/>
                <w:szCs w:val="15"/>
              </w:rPr>
            </w:pPr>
            <w:r>
              <w:rPr>
                <w:rFonts w:ascii="Arial" w:eastAsia="Times New Roman" w:hAnsi="Arial" w:cs="Arial"/>
                <w:bCs/>
                <w:color w:val="000000" w:themeColor="text1"/>
                <w:sz w:val="15"/>
                <w:szCs w:val="15"/>
              </w:rPr>
              <w:t xml:space="preserve">è in possesso di attestazione rilasciata </w:t>
            </w:r>
            <w:del w:id="4" w:author="Autore" w:date="2020-07-13T10:03:00Z">
              <w:r>
                <w:rPr>
                  <w:rFonts w:ascii="Arial" w:eastAsia="Times New Roman" w:hAnsi="Arial" w:cs="Arial"/>
                  <w:bCs/>
                  <w:color w:val="000000" w:themeColor="text1"/>
                  <w:sz w:val="15"/>
                  <w:szCs w:val="15"/>
                </w:rPr>
                <w:delText xml:space="preserve"> </w:delText>
              </w:r>
            </w:del>
            <w:r>
              <w:rPr>
                <w:rFonts w:ascii="Arial" w:eastAsia="Times New Roman" w:hAnsi="Arial" w:cs="Arial"/>
                <w:bCs/>
                <w:color w:val="000000" w:themeColor="text1"/>
                <w:sz w:val="15"/>
                <w:szCs w:val="15"/>
              </w:rPr>
              <w:t>nell’ambito dei Sistemi di qualificazione di cui all’articolo 134 del Codice, previsti per i settori speciali</w:t>
            </w:r>
          </w:p>
          <w:p>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pPr>
              <w:pStyle w:val="Text1"/>
              <w:numPr>
                <w:ilvl w:val="0"/>
                <w:numId w:val="27"/>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pPr>
              <w:pStyle w:val="Text1"/>
              <w:spacing w:before="0" w:after="0"/>
              <w:ind w:left="720"/>
              <w:rPr>
                <w:rFonts w:ascii="Arial" w:hAnsi="Arial" w:cs="Arial"/>
                <w:i/>
                <w:color w:val="000000" w:themeColor="text1"/>
                <w:sz w:val="15"/>
                <w:szCs w:val="15"/>
              </w:rPr>
            </w:pPr>
          </w:p>
          <w:p>
            <w:pPr>
              <w:pStyle w:val="Text1"/>
              <w:tabs>
                <w:tab w:val="left" w:pos="284"/>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Se l’attestazione di qualificazione è disponibile elettronicamente, indicare:</w:t>
            </w: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c)   Indicare, se pertinente, le categorie di qualificazione alla quale si riferisce l’attestazione:</w:t>
            </w: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L'attestazione di qualificazione comprende tutti i criteri di selezione richiesti?</w:t>
            </w:r>
          </w:p>
          <w:p>
            <w:pPr>
              <w:pStyle w:val="Text1"/>
              <w:spacing w:before="0" w:after="0"/>
              <w:ind w:left="0"/>
              <w:rPr>
                <w:rFonts w:ascii="Arial" w:hAnsi="Arial" w:cs="Arial"/>
                <w:color w:val="000000" w:themeColor="text1"/>
                <w:sz w:val="15"/>
                <w:szCs w:val="15"/>
              </w:rPr>
            </w:pPr>
            <w:r>
              <w:rPr>
                <w:rFonts w:ascii="Arial" w:hAnsi="Arial" w:cs="Arial"/>
                <w:strike/>
                <w:color w:val="000000" w:themeColor="text1"/>
                <w:sz w:val="15"/>
                <w:szCs w:val="15"/>
              </w:rPr>
              <w:t xml:space="preserve"> </w:t>
            </w:r>
          </w:p>
        </w:tc>
        <w:tc>
          <w:tcPr>
            <w:tcW w:w="4645" w:type="dxa"/>
            <w:shd w:val="clear" w:color="auto" w:fill="auto"/>
          </w:tcPr>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 Sì [ ] No</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 Sì [ ] No</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numPr>
                <w:ilvl w:val="0"/>
                <w:numId w:val="26"/>
              </w:numPr>
              <w:spacing w:before="0" w:after="0"/>
              <w:ind w:left="318"/>
              <w:rPr>
                <w:rFonts w:ascii="Arial" w:hAnsi="Arial" w:cs="Arial"/>
                <w:color w:val="000000" w:themeColor="text1"/>
                <w:sz w:val="15"/>
                <w:szCs w:val="15"/>
              </w:rPr>
            </w:pPr>
            <w:r>
              <w:rPr>
                <w:rFonts w:ascii="Arial" w:hAnsi="Arial" w:cs="Arial"/>
                <w:color w:val="000000" w:themeColor="text1"/>
                <w:sz w:val="15"/>
                <w:szCs w:val="15"/>
              </w:rPr>
              <w:t>[………….…]</w:t>
            </w:r>
          </w:p>
          <w:p>
            <w:pPr>
              <w:pStyle w:val="Text1"/>
              <w:spacing w:before="0" w:after="0"/>
              <w:ind w:left="318"/>
              <w:rPr>
                <w:rFonts w:ascii="Arial" w:hAnsi="Arial" w:cs="Arial"/>
                <w:color w:val="000000" w:themeColor="text1"/>
                <w:sz w:val="15"/>
                <w:szCs w:val="15"/>
              </w:rPr>
            </w:pPr>
          </w:p>
          <w:p>
            <w:pPr>
              <w:pStyle w:val="Text1"/>
              <w:spacing w:before="0" w:after="0"/>
              <w:ind w:left="720"/>
              <w:rPr>
                <w:rFonts w:ascii="Arial" w:hAnsi="Arial" w:cs="Arial"/>
                <w:color w:val="000000" w:themeColor="text1"/>
                <w:sz w:val="15"/>
                <w:szCs w:val="15"/>
              </w:rPr>
            </w:pPr>
          </w:p>
          <w:p>
            <w:pPr>
              <w:pStyle w:val="Text1"/>
              <w:spacing w:before="0" w:after="0"/>
              <w:ind w:left="720"/>
              <w:rPr>
                <w:rFonts w:ascii="Arial" w:hAnsi="Arial" w:cs="Arial"/>
                <w:color w:val="000000" w:themeColor="text1"/>
                <w:sz w:val="15"/>
                <w:szCs w:val="15"/>
              </w:rPr>
            </w:pPr>
          </w:p>
          <w:p>
            <w:pPr>
              <w:pStyle w:val="Text1"/>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 xml:space="preserve">b) (indirizzo web, autorità o organismo di emanazione, </w:t>
            </w:r>
            <w:del w:id="5" w:author="Autore" w:date="2020-07-13T10:03:00Z">
              <w:r>
                <w:rPr>
                  <w:rFonts w:ascii="Arial" w:hAnsi="Arial" w:cs="Arial"/>
                  <w:color w:val="000000" w:themeColor="text1"/>
                  <w:sz w:val="15"/>
                  <w:szCs w:val="15"/>
                </w:rPr>
                <w:delText xml:space="preserve"> </w:delText>
              </w:r>
            </w:del>
            <w:r>
              <w:rPr>
                <w:rFonts w:ascii="Arial" w:hAnsi="Arial" w:cs="Arial"/>
                <w:color w:val="000000" w:themeColor="text1"/>
                <w:sz w:val="15"/>
                <w:szCs w:val="15"/>
              </w:rPr>
              <w:t>riferimento preciso della documentazione):</w:t>
            </w: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p>
            <w:pPr>
              <w:pStyle w:val="Text1"/>
              <w:tabs>
                <w:tab w:val="left" w:pos="318"/>
              </w:tabs>
              <w:spacing w:before="0" w:after="0"/>
              <w:ind w:left="0"/>
              <w:jc w:val="left"/>
              <w:rPr>
                <w:rFonts w:ascii="Arial" w:hAnsi="Arial" w:cs="Arial"/>
                <w:color w:val="000000" w:themeColor="text1"/>
                <w:sz w:val="15"/>
                <w:szCs w:val="15"/>
              </w:rPr>
            </w:pPr>
          </w:p>
          <w:p>
            <w:pPr>
              <w:pStyle w:val="Text1"/>
              <w:tabs>
                <w:tab w:val="left" w:pos="318"/>
              </w:tabs>
              <w:spacing w:before="0" w:after="0"/>
              <w:ind w:left="0"/>
              <w:jc w:val="left"/>
              <w:rPr>
                <w:rFonts w:ascii="Arial" w:hAnsi="Arial" w:cs="Arial"/>
                <w:color w:val="000000" w:themeColor="text1"/>
                <w:sz w:val="15"/>
                <w:szCs w:val="15"/>
              </w:rPr>
            </w:pPr>
            <w:r>
              <w:rPr>
                <w:rFonts w:ascii="Arial" w:hAnsi="Arial" w:cs="Arial"/>
                <w:color w:val="000000" w:themeColor="text1"/>
                <w:sz w:val="15"/>
                <w:szCs w:val="15"/>
              </w:rPr>
              <w:t>c)     […………..…]</w:t>
            </w:r>
          </w:p>
          <w:p>
            <w:pPr>
              <w:pStyle w:val="Text1"/>
              <w:tabs>
                <w:tab w:val="left" w:pos="318"/>
              </w:tabs>
              <w:spacing w:before="0" w:after="0"/>
              <w:ind w:left="0"/>
              <w:jc w:val="left"/>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d) [ ] Sì [ ] No</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tc>
      </w:tr>
      <w:tr>
        <w:trPr>
          <w:trHeight w:val="1110"/>
        </w:trPr>
        <w:tc>
          <w:tcPr>
            <w:tcW w:w="9289" w:type="dxa"/>
            <w:gridSpan w:val="2"/>
            <w:shd w:val="clear" w:color="auto" w:fill="auto"/>
          </w:tcPr>
          <w:p>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color w:val="000000" w:themeColor="text1"/>
                <w:w w:val="0"/>
                <w:sz w:val="15"/>
                <w:szCs w:val="15"/>
              </w:rPr>
              <w:t xml:space="preserve">Si evidenzia che </w:t>
            </w:r>
            <w:r>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Forma della partecipazione:</w:t>
            </w:r>
          </w:p>
        </w:tc>
        <w:tc>
          <w:tcPr>
            <w:tcW w:w="4645" w:type="dxa"/>
            <w:shd w:val="clear" w:color="auto" w:fill="auto"/>
          </w:tcPr>
          <w:p>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L'operatore economico partecipa alla procedura di appalto insieme ad altri (</w:t>
            </w:r>
            <w:r>
              <w:rPr>
                <w:rStyle w:val="Rimandonotaapidipagina"/>
                <w:rFonts w:ascii="Arial" w:hAnsi="Arial" w:cs="Arial"/>
                <w:color w:val="000000" w:themeColor="text1"/>
                <w:sz w:val="15"/>
                <w:szCs w:val="15"/>
              </w:rPr>
              <w:footnoteReference w:id="12"/>
            </w:r>
            <w:r>
              <w:rPr>
                <w:rFonts w:ascii="Arial" w:hAnsi="Arial" w:cs="Arial"/>
                <w:color w:val="000000" w:themeColor="text1"/>
                <w:sz w:val="15"/>
                <w:szCs w:val="15"/>
              </w:rPr>
              <w:t>)?</w:t>
            </w:r>
          </w:p>
        </w:tc>
        <w:tc>
          <w:tcPr>
            <w:tcW w:w="4645" w:type="dxa"/>
            <w:shd w:val="clear" w:color="auto" w:fill="auto"/>
          </w:tcPr>
          <w:p>
            <w:pPr>
              <w:pStyle w:val="Text1"/>
              <w:ind w:left="0"/>
              <w:rPr>
                <w:rFonts w:ascii="Arial" w:hAnsi="Arial" w:cs="Arial"/>
                <w:color w:val="000000" w:themeColor="text1"/>
                <w:sz w:val="15"/>
                <w:szCs w:val="15"/>
              </w:rPr>
            </w:pPr>
            <w:r>
              <w:rPr>
                <w:rFonts w:ascii="Arial" w:hAnsi="Arial" w:cs="Arial"/>
                <w:color w:val="000000" w:themeColor="text1"/>
                <w:sz w:val="15"/>
                <w:szCs w:val="15"/>
              </w:rPr>
              <w:t>[ ] Sì [ ] No</w:t>
            </w:r>
          </w:p>
        </w:tc>
      </w:tr>
      <w:tr>
        <w:tc>
          <w:tcPr>
            <w:tcW w:w="9289" w:type="dxa"/>
            <w:gridSpan w:val="2"/>
            <w:shd w:val="clear" w:color="auto" w:fill="BFBFBF"/>
          </w:tcPr>
          <w:p>
            <w:pPr>
              <w:pStyle w:val="Text1"/>
              <w:spacing w:before="40" w:after="40"/>
              <w:ind w:left="0"/>
              <w:rPr>
                <w:rFonts w:ascii="Arial" w:hAnsi="Arial" w:cs="Arial"/>
                <w:b/>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accertarsi che gli altri operatori interessati forniscano un DGUE distinto.</w:t>
            </w:r>
          </w:p>
        </w:tc>
      </w:tr>
      <w:tr>
        <w:tc>
          <w:tcPr>
            <w:tcW w:w="4644" w:type="dxa"/>
            <w:shd w:val="clear" w:color="auto" w:fill="auto"/>
          </w:tcPr>
          <w:p>
            <w:pPr>
              <w:pStyle w:val="Text1"/>
              <w:spacing w:before="0" w:after="0"/>
              <w:ind w:left="284" w:hanging="284"/>
              <w:rPr>
                <w:rFonts w:ascii="Arial" w:hAnsi="Arial" w:cs="Arial"/>
                <w:b/>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pPr>
              <w:pStyle w:val="Text1"/>
              <w:numPr>
                <w:ilvl w:val="0"/>
                <w:numId w:val="15"/>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Codice </w:t>
            </w:r>
            <w:del w:id="6" w:author="Autore" w:date="2020-07-13T10:03:00Z">
              <w:r>
                <w:rPr>
                  <w:rFonts w:ascii="Arial" w:hAnsi="Arial" w:cs="Arial"/>
                  <w:color w:val="000000" w:themeColor="text1"/>
                  <w:sz w:val="15"/>
                  <w:szCs w:val="15"/>
                </w:rPr>
                <w:delText xml:space="preserve"> </w:delText>
              </w:r>
            </w:del>
            <w:r>
              <w:rPr>
                <w:rFonts w:ascii="Arial" w:hAnsi="Arial" w:cs="Arial"/>
                <w:color w:val="000000" w:themeColor="text1"/>
                <w:sz w:val="15"/>
                <w:szCs w:val="15"/>
              </w:rPr>
              <w:t>(capofila, responsabile di compiti specifici ...):</w:t>
            </w:r>
          </w:p>
          <w:p>
            <w:pPr>
              <w:pStyle w:val="Text1"/>
              <w:spacing w:before="0" w:after="0"/>
              <w:ind w:left="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Indicare gli altri operatori economici che compartecipano alla procedura di appalto:</w:t>
            </w:r>
          </w:p>
          <w:p>
            <w:pPr>
              <w:pStyle w:val="Text1"/>
              <w:spacing w:before="0" w:after="0"/>
              <w:ind w:left="284" w:hanging="284"/>
              <w:rPr>
                <w:rFonts w:ascii="Arial" w:hAnsi="Arial" w:cs="Arial"/>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c) Se pertinente, indicare il nome del raggruppamento </w:t>
            </w:r>
            <w:r>
              <w:rPr>
                <w:rFonts w:ascii="Arial" w:hAnsi="Arial" w:cs="Arial"/>
                <w:color w:val="000000" w:themeColor="text1"/>
                <w:sz w:val="15"/>
                <w:szCs w:val="15"/>
              </w:rPr>
              <w:lastRenderedPageBreak/>
              <w:t>partecipante:</w:t>
            </w:r>
          </w:p>
          <w:p>
            <w:pPr>
              <w:pStyle w:val="Text1"/>
              <w:spacing w:before="0" w:after="0"/>
              <w:ind w:left="0"/>
              <w:rPr>
                <w:rFonts w:ascii="Arial" w:hAnsi="Arial" w:cs="Arial"/>
                <w:b/>
                <w:color w:val="000000" w:themeColor="text1"/>
                <w:sz w:val="15"/>
                <w:szCs w:val="15"/>
              </w:rPr>
            </w:pPr>
          </w:p>
          <w:p>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d) Se pertinente, indicare la denominazione degli operatori economici facenti parte di un consorzio di cui all’art. 45, comma 2, lett. </w:t>
            </w:r>
            <w:r>
              <w:rPr>
                <w:rFonts w:ascii="Arial" w:hAnsi="Arial" w:cs="Arial"/>
                <w:i/>
                <w:color w:val="000000" w:themeColor="text1"/>
                <w:sz w:val="15"/>
                <w:szCs w:val="15"/>
              </w:rPr>
              <w:t>b)</w:t>
            </w:r>
            <w:r>
              <w:rPr>
                <w:rFonts w:ascii="Arial" w:hAnsi="Arial" w:cs="Arial"/>
                <w:color w:val="000000" w:themeColor="text1"/>
                <w:sz w:val="15"/>
                <w:szCs w:val="15"/>
              </w:rPr>
              <w:t xml:space="preserve"> e </w:t>
            </w:r>
            <w:r>
              <w:rPr>
                <w:rFonts w:ascii="Arial" w:hAnsi="Arial" w:cs="Arial"/>
                <w:i/>
                <w:color w:val="000000" w:themeColor="text1"/>
                <w:sz w:val="15"/>
                <w:szCs w:val="15"/>
              </w:rPr>
              <w:t>c)</w:t>
            </w:r>
            <w:r>
              <w:rPr>
                <w:rFonts w:ascii="Arial" w:hAnsi="Arial" w:cs="Arial"/>
                <w:color w:val="000000" w:themeColor="text1"/>
                <w:sz w:val="15"/>
                <w:szCs w:val="15"/>
              </w:rPr>
              <w:t xml:space="preserve">, o di una società di professionisti di cui all’articolo 46, comma 1, lett. </w:t>
            </w:r>
            <w:r>
              <w:rPr>
                <w:rFonts w:ascii="Arial" w:hAnsi="Arial" w:cs="Arial"/>
                <w:i/>
                <w:color w:val="000000" w:themeColor="text1"/>
                <w:sz w:val="15"/>
                <w:szCs w:val="15"/>
              </w:rPr>
              <w:t>f)</w:t>
            </w:r>
            <w:r>
              <w:rPr>
                <w:rFonts w:ascii="Arial" w:hAnsi="Arial" w:cs="Arial"/>
                <w:color w:val="000000" w:themeColor="text1"/>
                <w:sz w:val="15"/>
                <w:szCs w:val="15"/>
              </w:rPr>
              <w:t xml:space="preserve"> che eseguono le prestazioni oggetto del contratto.</w:t>
            </w:r>
          </w:p>
          <w:p>
            <w:pPr>
              <w:pStyle w:val="Text1"/>
              <w:spacing w:before="0" w:after="0"/>
              <w:ind w:left="284" w:hanging="284"/>
              <w:rPr>
                <w:rFonts w:ascii="Arial" w:hAnsi="Arial" w:cs="Arial"/>
                <w:color w:val="000000" w:themeColor="text1"/>
                <w:sz w:val="15"/>
                <w:szCs w:val="15"/>
              </w:rPr>
            </w:pPr>
          </w:p>
        </w:tc>
        <w:tc>
          <w:tcPr>
            <w:tcW w:w="4645" w:type="dxa"/>
            <w:shd w:val="clear" w:color="auto" w:fill="auto"/>
          </w:tcPr>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a):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b):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c): […………..…]</w:t>
            </w: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p>
          <w:p>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d): […………….]</w:t>
            </w:r>
          </w:p>
        </w:tc>
      </w:tr>
      <w:tr>
        <w:tc>
          <w:tcPr>
            <w:tcW w:w="4644" w:type="dxa"/>
            <w:shd w:val="clear" w:color="auto" w:fill="auto"/>
          </w:tcPr>
          <w:p>
            <w:pPr>
              <w:pStyle w:val="Text1"/>
              <w:ind w:left="0"/>
              <w:rPr>
                <w:rFonts w:ascii="Arial" w:hAnsi="Arial" w:cs="Arial"/>
                <w:b/>
                <w:color w:val="000000" w:themeColor="text1"/>
                <w:sz w:val="15"/>
                <w:szCs w:val="15"/>
              </w:rPr>
            </w:pPr>
            <w:r>
              <w:rPr>
                <w:rFonts w:ascii="Arial" w:hAnsi="Arial" w:cs="Arial"/>
                <w:b/>
                <w:color w:val="000000" w:themeColor="text1"/>
                <w:sz w:val="15"/>
                <w:szCs w:val="15"/>
              </w:rPr>
              <w:lastRenderedPageBreak/>
              <w:t>Lotti</w:t>
            </w:r>
          </w:p>
        </w:tc>
        <w:tc>
          <w:tcPr>
            <w:tcW w:w="4645" w:type="dxa"/>
            <w:shd w:val="clear" w:color="auto" w:fill="auto"/>
          </w:tcPr>
          <w:p>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pStyle w:val="Text1"/>
              <w:spacing w:after="0"/>
              <w:ind w:left="0"/>
              <w:rPr>
                <w:rFonts w:ascii="Arial" w:hAnsi="Arial" w:cs="Arial"/>
                <w:b/>
                <w:i/>
                <w:color w:val="000000" w:themeColor="text1"/>
                <w:sz w:val="15"/>
                <w:szCs w:val="15"/>
              </w:rPr>
            </w:pPr>
            <w:r>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pPr>
              <w:pStyle w:val="Text1"/>
              <w:ind w:left="0"/>
              <w:rPr>
                <w:rFonts w:ascii="Arial" w:hAnsi="Arial" w:cs="Arial"/>
                <w:b/>
                <w:i/>
                <w:color w:val="000000" w:themeColor="text1"/>
                <w:sz w:val="15"/>
                <w:szCs w:val="15"/>
              </w:rPr>
            </w:pPr>
            <w:r>
              <w:rPr>
                <w:rFonts w:ascii="Arial" w:hAnsi="Arial" w:cs="Arial"/>
                <w:color w:val="000000" w:themeColor="text1"/>
                <w:sz w:val="15"/>
                <w:szCs w:val="15"/>
              </w:rPr>
              <w:t>[   ]</w:t>
            </w:r>
          </w:p>
        </w:tc>
      </w:tr>
    </w:tbl>
    <w:p>
      <w:pPr>
        <w:pStyle w:val="SectionTitle"/>
        <w:spacing w:before="0" w:after="0"/>
        <w:jc w:val="both"/>
        <w:rPr>
          <w:rFonts w:ascii="Arial" w:hAnsi="Arial" w:cs="Arial"/>
          <w:b w:val="0"/>
          <w:caps/>
          <w:smallCaps w:val="0"/>
          <w:color w:val="000000" w:themeColor="text1"/>
          <w:sz w:val="15"/>
          <w:szCs w:val="15"/>
        </w:rPr>
      </w:pPr>
    </w:p>
    <w:p>
      <w:pPr>
        <w:pStyle w:val="SectionTitle"/>
        <w:spacing w:before="0" w:after="0"/>
        <w:jc w:val="both"/>
        <w:rPr>
          <w:rFonts w:ascii="Arial" w:hAnsi="Arial" w:cs="Arial"/>
          <w:b w:val="0"/>
          <w:caps/>
          <w:smallCaps w:val="0"/>
          <w:color w:val="000000" w:themeColor="text1"/>
          <w:sz w:val="15"/>
          <w:szCs w:val="15"/>
        </w:rPr>
      </w:pPr>
    </w:p>
    <w:p>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B: Informazioni sui rappresentanti dell'operatore economico</w:t>
      </w:r>
    </w:p>
    <w:p>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Pr>
          <w:rFonts w:ascii="Arial" w:hAnsi="Arial" w:cs="Arial"/>
          <w:i/>
          <w:color w:val="000000" w:themeColor="text1"/>
          <w:sz w:val="15"/>
          <w:szCs w:val="15"/>
        </w:rPr>
        <w:t>Se pertinente, indicare nome e indirizzo delle persone abilitate ad agire come rappresentanti,</w:t>
      </w:r>
      <w:r>
        <w:rPr>
          <w:rFonts w:ascii="Arial" w:hAnsi="Arial" w:cs="Arial"/>
          <w:b/>
          <w:i/>
          <w:color w:val="000000" w:themeColor="text1"/>
          <w:sz w:val="15"/>
          <w:szCs w:val="15"/>
        </w:rPr>
        <w:t xml:space="preserve"> </w:t>
      </w:r>
      <w:r>
        <w:rPr>
          <w:rFonts w:ascii="Arial" w:hAnsi="Arial" w:cs="Arial"/>
          <w:i/>
          <w:color w:val="000000" w:themeColor="text1"/>
          <w:sz w:val="15"/>
          <w:szCs w:val="15"/>
        </w:rPr>
        <w:t>ivi compresi procuratori e institori,</w:t>
      </w:r>
      <w:r>
        <w:rPr>
          <w:rFonts w:ascii="Arial" w:hAnsi="Arial" w:cs="Arial"/>
          <w:b/>
          <w:i/>
          <w:color w:val="000000" w:themeColor="text1"/>
          <w:sz w:val="15"/>
          <w:szCs w:val="15"/>
        </w:rPr>
        <w:t xml:space="preserve"> </w:t>
      </w:r>
      <w:r>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Eventuali rappresentanti:</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Nome completo; </w:t>
            </w:r>
          </w:p>
          <w:p>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se richiesto, indicare altresì data e luogo di nascita: </w:t>
            </w:r>
          </w:p>
        </w:tc>
        <w:tc>
          <w:tcPr>
            <w:tcW w:w="4645" w:type="dxa"/>
            <w:shd w:val="clear" w:color="auto" w:fill="auto"/>
          </w:tcPr>
          <w:p>
            <w:pPr>
              <w:spacing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t>[…………….]</w:t>
            </w:r>
          </w:p>
        </w:tc>
      </w:tr>
      <w:tr>
        <w:tc>
          <w:tcPr>
            <w:tcW w:w="4644" w:type="dxa"/>
            <w:shd w:val="clear" w:color="auto" w:fill="auto"/>
          </w:tcPr>
          <w:p>
            <w:pPr>
              <w:spacing w:before="40" w:after="40"/>
              <w:rPr>
                <w:rFonts w:ascii="Arial" w:hAnsi="Arial" w:cs="Arial"/>
                <w:color w:val="000000" w:themeColor="text1"/>
                <w:sz w:val="15"/>
                <w:szCs w:val="15"/>
              </w:rPr>
            </w:pPr>
            <w:r>
              <w:rPr>
                <w:rFonts w:ascii="Arial" w:hAnsi="Arial" w:cs="Arial"/>
                <w:color w:val="000000" w:themeColor="text1"/>
                <w:sz w:val="15"/>
                <w:szCs w:val="15"/>
              </w:rPr>
              <w:t>Posizione/Titolo ad agire:</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spacing w:before="40" w:after="40"/>
              <w:rPr>
                <w:rFonts w:ascii="Arial" w:hAnsi="Arial" w:cs="Arial"/>
                <w:color w:val="000000" w:themeColor="text1"/>
                <w:sz w:val="15"/>
                <w:szCs w:val="15"/>
              </w:rPr>
            </w:pPr>
            <w:r>
              <w:rPr>
                <w:rFonts w:ascii="Arial" w:hAnsi="Arial" w:cs="Arial"/>
                <w:color w:val="000000" w:themeColor="text1"/>
                <w:sz w:val="15"/>
                <w:szCs w:val="15"/>
              </w:rPr>
              <w:t>Indirizzo postale:</w:t>
            </w:r>
          </w:p>
        </w:tc>
        <w:tc>
          <w:tcPr>
            <w:tcW w:w="4645" w:type="dxa"/>
            <w:shd w:val="clear" w:color="auto" w:fill="auto"/>
          </w:tcPr>
          <w:p>
            <w:pPr>
              <w:spacing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spacing w:before="40" w:after="40"/>
              <w:rPr>
                <w:rFonts w:ascii="Arial" w:hAnsi="Arial" w:cs="Arial"/>
                <w:color w:val="000000" w:themeColor="text1"/>
                <w:sz w:val="15"/>
                <w:szCs w:val="15"/>
              </w:rPr>
            </w:pPr>
            <w:r>
              <w:rPr>
                <w:rFonts w:ascii="Arial" w:hAnsi="Arial" w:cs="Arial"/>
                <w:color w:val="000000" w:themeColor="text1"/>
                <w:sz w:val="15"/>
                <w:szCs w:val="15"/>
              </w:rPr>
              <w:t>Telefono:</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spacing w:before="40" w:after="40"/>
              <w:rPr>
                <w:rFonts w:ascii="Arial" w:hAnsi="Arial" w:cs="Arial"/>
                <w:color w:val="000000" w:themeColor="text1"/>
                <w:sz w:val="15"/>
                <w:szCs w:val="15"/>
              </w:rPr>
            </w:pPr>
            <w:r>
              <w:rPr>
                <w:rFonts w:ascii="Arial" w:hAnsi="Arial" w:cs="Arial"/>
                <w:color w:val="000000" w:themeColor="text1"/>
                <w:sz w:val="15"/>
                <w:szCs w:val="15"/>
              </w:rPr>
              <w:t>E-mail:</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spacing w:before="40" w:after="40"/>
              <w:rPr>
                <w:rFonts w:ascii="Arial" w:hAnsi="Arial" w:cs="Arial"/>
                <w:color w:val="000000" w:themeColor="text1"/>
                <w:sz w:val="15"/>
                <w:szCs w:val="15"/>
              </w:rPr>
            </w:pPr>
            <w:r>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w:t>
            </w:r>
          </w:p>
        </w:tc>
      </w:tr>
    </w:tbl>
    <w:p>
      <w:pPr>
        <w:pStyle w:val="SectionTitle"/>
        <w:spacing w:after="0"/>
        <w:jc w:val="both"/>
        <w:rPr>
          <w:rFonts w:ascii="Arial" w:hAnsi="Arial" w:cs="Arial"/>
          <w:b w:val="0"/>
          <w:caps/>
          <w:smallCaps w:val="0"/>
          <w:color w:val="000000" w:themeColor="text1"/>
          <w:sz w:val="15"/>
          <w:szCs w:val="15"/>
        </w:rPr>
      </w:pPr>
    </w:p>
    <w:p>
      <w:pPr>
        <w:pStyle w:val="SectionTitle"/>
        <w:spacing w:after="0"/>
        <w:jc w:val="both"/>
        <w:rPr>
          <w:rFonts w:ascii="Arial" w:hAnsi="Arial" w:cs="Arial"/>
          <w:b w:val="0"/>
          <w:smallCaps w:val="0"/>
          <w:color w:val="000000" w:themeColor="text1"/>
          <w:sz w:val="15"/>
          <w:szCs w:val="15"/>
        </w:rPr>
      </w:pPr>
      <w:r>
        <w:rPr>
          <w:rFonts w:ascii="Arial" w:hAnsi="Arial" w:cs="Arial"/>
          <w:b w:val="0"/>
          <w:caps/>
          <w:smallCaps w:val="0"/>
          <w:color w:val="000000" w:themeColor="text1"/>
          <w:sz w:val="15"/>
          <w:szCs w:val="15"/>
        </w:rPr>
        <w:t>C: Informazioni sull'affidamento SULLE Capacità di altri soggetti (</w:t>
      </w:r>
      <w:r>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Affidamento:</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pPr>
              <w:spacing w:before="0" w:after="0"/>
              <w:rPr>
                <w:rFonts w:ascii="Arial" w:hAnsi="Arial" w:cs="Arial"/>
                <w:b/>
                <w:iCs/>
                <w:color w:val="000000" w:themeColor="text1"/>
                <w:sz w:val="15"/>
                <w:szCs w:val="15"/>
              </w:rPr>
            </w:pPr>
          </w:p>
          <w:p>
            <w:pPr>
              <w:spacing w:before="0" w:after="0"/>
              <w:rPr>
                <w:rFonts w:ascii="Arial" w:hAnsi="Arial" w:cs="Arial"/>
                <w:b/>
                <w:iCs/>
                <w:color w:val="000000" w:themeColor="text1"/>
                <w:sz w:val="15"/>
                <w:szCs w:val="15"/>
              </w:rPr>
            </w:pPr>
            <w:r>
              <w:rPr>
                <w:rFonts w:ascii="Arial" w:hAnsi="Arial" w:cs="Arial"/>
                <w:b/>
                <w:iCs/>
                <w:color w:val="000000" w:themeColor="text1"/>
                <w:sz w:val="15"/>
                <w:szCs w:val="15"/>
              </w:rPr>
              <w:t xml:space="preserve">In caso affermativo: </w:t>
            </w:r>
          </w:p>
          <w:p>
            <w:pPr>
              <w:spacing w:before="0" w:after="0"/>
              <w:rPr>
                <w:rFonts w:ascii="Arial" w:hAnsi="Arial" w:cs="Arial"/>
                <w:iCs/>
                <w:color w:val="000000" w:themeColor="text1"/>
                <w:sz w:val="15"/>
                <w:szCs w:val="15"/>
              </w:rPr>
            </w:pPr>
            <w:r>
              <w:rPr>
                <w:rFonts w:ascii="Arial" w:hAnsi="Arial" w:cs="Arial"/>
                <w:iCs/>
                <w:color w:val="000000" w:themeColor="text1"/>
                <w:sz w:val="15"/>
                <w:szCs w:val="15"/>
              </w:rPr>
              <w:t>Indicare la denominazione degli operatori economici di cui si intende avvalersi:</w:t>
            </w:r>
          </w:p>
          <w:p>
            <w:pPr>
              <w:spacing w:before="0" w:after="0"/>
              <w:rPr>
                <w:rFonts w:ascii="Arial" w:hAnsi="Arial" w:cs="Arial"/>
                <w:iCs/>
                <w:color w:val="000000" w:themeColor="text1"/>
                <w:sz w:val="15"/>
                <w:szCs w:val="15"/>
              </w:rPr>
            </w:pPr>
            <w:r>
              <w:rPr>
                <w:rFonts w:ascii="Arial" w:hAnsi="Arial" w:cs="Arial"/>
                <w:iCs/>
                <w:color w:val="000000" w:themeColor="text1"/>
                <w:sz w:val="15"/>
                <w:szCs w:val="15"/>
              </w:rPr>
              <w:t>Indicare i requisiti oggetto di avvalimento:</w:t>
            </w:r>
          </w:p>
        </w:tc>
        <w:tc>
          <w:tcPr>
            <w:tcW w:w="4645"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]Sì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b/>
          <w:i/>
          <w:color w:val="000000" w:themeColor="text1"/>
          <w:sz w:val="15"/>
          <w:szCs w:val="15"/>
        </w:rPr>
        <w:t>In caso affermativo</w:t>
      </w:r>
      <w:r>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themeColor="text1"/>
          <w:sz w:val="15"/>
          <w:szCs w:val="15"/>
        </w:rPr>
        <w:t>sezioni A e B della presente parte, dalla parte III, dalla parte IV ove pertinente e dalla parte VI.</w:t>
      </w:r>
    </w:p>
    <w:p>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rPr>
          <w:color w:val="000000" w:themeColor="text1"/>
          <w:sz w:val="15"/>
          <w:szCs w:val="15"/>
        </w:rPr>
      </w:pPr>
    </w:p>
    <w:p>
      <w:pPr>
        <w:pStyle w:val="ChapterTitle"/>
        <w:spacing w:before="0" w:after="0"/>
        <w:jc w:val="both"/>
        <w:rPr>
          <w:rFonts w:ascii="Arial" w:hAnsi="Arial" w:cs="Arial"/>
          <w:b w:val="0"/>
          <w:caps/>
          <w:color w:val="000000" w:themeColor="text1"/>
          <w:sz w:val="15"/>
          <w:szCs w:val="15"/>
        </w:rPr>
      </w:pPr>
      <w:r>
        <w:rPr>
          <w:rFonts w:ascii="Arial" w:hAnsi="Arial" w:cs="Arial"/>
          <w:b w:val="0"/>
          <w:caps/>
          <w:color w:val="000000" w:themeColor="text1"/>
          <w:sz w:val="15"/>
          <w:szCs w:val="15"/>
        </w:rPr>
        <w:t>D: Informazioni concernenti i subappaltatori sulle cui capacità l'operatore economico non fa</w:t>
      </w:r>
    </w:p>
    <w:p>
      <w:pPr>
        <w:pStyle w:val="SectionTitle"/>
        <w:jc w:val="both"/>
        <w:rPr>
          <w:rFonts w:ascii="Arial" w:hAnsi="Arial" w:cs="Arial"/>
          <w:caps/>
          <w:smallCaps w:val="0"/>
          <w:color w:val="000000" w:themeColor="text1"/>
          <w:sz w:val="15"/>
          <w:szCs w:val="15"/>
        </w:rPr>
      </w:pPr>
      <w:r>
        <w:rPr>
          <w:rFonts w:ascii="Arial" w:hAnsi="Arial" w:cs="Arial"/>
          <w:b w:val="0"/>
          <w:caps/>
          <w:color w:val="000000" w:themeColor="text1"/>
          <w:sz w:val="15"/>
          <w:szCs w:val="15"/>
        </w:rPr>
        <w:t xml:space="preserve"> affidamento (</w:t>
      </w:r>
      <w:r>
        <w:rPr>
          <w:rFonts w:ascii="Arial" w:hAnsi="Arial" w:cs="Arial"/>
          <w:b w:val="0"/>
          <w:smallCaps w:val="0"/>
          <w:color w:val="000000" w:themeColor="text1"/>
          <w:sz w:val="15"/>
          <w:szCs w:val="15"/>
        </w:rPr>
        <w:t>Articolo 105 del Codice - Subappalto)</w:t>
      </w:r>
    </w:p>
    <w:p>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Subappaltatore:</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spacing w:before="0" w:after="0"/>
              <w:rPr>
                <w:rFonts w:ascii="Arial" w:hAnsi="Arial" w:cs="Arial"/>
                <w:b/>
                <w:color w:val="000000" w:themeColor="text1"/>
                <w:sz w:val="15"/>
                <w:szCs w:val="15"/>
              </w:rPr>
            </w:pPr>
            <w:r>
              <w:rPr>
                <w:rFonts w:ascii="Arial" w:hAnsi="Arial" w:cs="Arial"/>
                <w:color w:val="000000" w:themeColor="text1"/>
                <w:sz w:val="15"/>
                <w:szCs w:val="15"/>
              </w:rPr>
              <w:t>L'operatore economico intende subappaltare parte del contratto a terzi?</w:t>
            </w:r>
            <w:r>
              <w:rPr>
                <w:rFonts w:ascii="Arial" w:hAnsi="Arial" w:cs="Arial"/>
                <w:b/>
                <w:color w:val="000000" w:themeColor="text1"/>
                <w:sz w:val="15"/>
                <w:szCs w:val="15"/>
              </w:rPr>
              <w:t xml:space="preserve"> </w:t>
            </w: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r>
              <w:rPr>
                <w:rFonts w:ascii="Arial" w:hAnsi="Arial" w:cs="Arial"/>
                <w:b/>
                <w:color w:val="000000" w:themeColor="text1"/>
                <w:sz w:val="15"/>
                <w:szCs w:val="15"/>
              </w:rPr>
              <w:t>In caso affermativo:</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Elencare le prestazioni o lavorazioni che si intende subappaltare e la relativa quota (espressa in percentuale) sull’importo contrattuale: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 ]Sì [ ]No</w:t>
            </w:r>
          </w:p>
          <w:p>
            <w:pPr>
              <w:spacing w:before="0" w:after="0"/>
              <w:rPr>
                <w:rFonts w:ascii="Arial" w:hAnsi="Arial" w:cs="Arial"/>
                <w:b/>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spacing w:before="0"/>
        <w:rPr>
          <w:rFonts w:ascii="Arial" w:hAnsi="Arial" w:cs="Arial"/>
          <w:b/>
          <w:color w:val="000000" w:themeColor="text1"/>
          <w:sz w:val="15"/>
          <w:szCs w:val="15"/>
        </w:rPr>
      </w:pPr>
      <w:r>
        <w:rPr>
          <w:rFonts w:ascii="Arial" w:hAnsi="Arial" w:cs="Arial"/>
          <w:color w:val="000000" w:themeColor="text1"/>
          <w:sz w:val="15"/>
          <w:szCs w:val="15"/>
        </w:rPr>
        <w:br w:type="page"/>
      </w:r>
    </w:p>
    <w:p>
      <w:pPr>
        <w:pStyle w:val="SectionTitle"/>
        <w:rPr>
          <w:rFonts w:ascii="Arial" w:hAnsi="Arial" w:cs="Arial"/>
          <w:caps/>
          <w:smallCaps w:val="0"/>
          <w:color w:val="000000" w:themeColor="text1"/>
          <w:sz w:val="15"/>
          <w:szCs w:val="15"/>
        </w:rPr>
      </w:pPr>
      <w:r>
        <w:rPr>
          <w:color w:val="000000" w:themeColor="text1"/>
          <w:sz w:val="15"/>
          <w:szCs w:val="15"/>
        </w:rPr>
        <w:lastRenderedPageBreak/>
        <w:t xml:space="preserve">Parte III: Motivi di esclusione </w:t>
      </w:r>
      <w:r>
        <w:rPr>
          <w:rFonts w:ascii="Arial" w:hAnsi="Arial" w:cs="Arial"/>
          <w:b w:val="0"/>
          <w:caps/>
          <w:color w:val="000000" w:themeColor="text1"/>
          <w:sz w:val="15"/>
          <w:szCs w:val="15"/>
        </w:rPr>
        <w:t>(</w:t>
      </w:r>
      <w:r>
        <w:rPr>
          <w:rFonts w:ascii="Arial" w:hAnsi="Arial" w:cs="Arial"/>
          <w:b w:val="0"/>
          <w:smallCaps w:val="0"/>
          <w:color w:val="000000" w:themeColor="text1"/>
          <w:sz w:val="15"/>
          <w:szCs w:val="15"/>
        </w:rPr>
        <w:t>Articolo 80 del Codice)</w:t>
      </w:r>
    </w:p>
    <w:p>
      <w:pPr>
        <w:pStyle w:val="SectionTitle"/>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Motivi legati a condanne penali</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Pr>
          <w:rFonts w:ascii="Arial" w:hAnsi="Arial" w:cs="Arial"/>
          <w:color w:val="000000" w:themeColor="text1"/>
          <w:sz w:val="15"/>
          <w:szCs w:val="15"/>
        </w:rPr>
        <w:t>L'articolo 57, paragrafo 1, della direttiva 2014/24/UE stabilisce i seguenti motivi di esclusione (Articolo 80, comma 1, del Codice):</w:t>
      </w:r>
    </w:p>
    <w:p>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color w:val="000000" w:themeColor="text1"/>
          <w:sz w:val="15"/>
          <w:szCs w:val="15"/>
        </w:rPr>
        <w:t>Partecipazione a un’organizzazione criminale (</w:t>
      </w:r>
      <w:r>
        <w:rPr>
          <w:rStyle w:val="Rimandonotaapidipagina"/>
          <w:rFonts w:ascii="Arial" w:hAnsi="Arial" w:cs="Arial"/>
          <w:color w:val="000000" w:themeColor="text1"/>
          <w:sz w:val="15"/>
          <w:szCs w:val="15"/>
        </w:rPr>
        <w:footnoteReference w:id="13"/>
      </w:r>
      <w:r>
        <w:rPr>
          <w:rFonts w:ascii="Arial" w:hAnsi="Arial" w:cs="Arial"/>
          <w:color w:val="000000" w:themeColor="text1"/>
          <w:sz w:val="15"/>
          <w:szCs w:val="15"/>
        </w:rPr>
        <w:t>)</w:t>
      </w:r>
    </w:p>
    <w:p>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color w:val="000000" w:themeColor="text1"/>
          <w:sz w:val="15"/>
          <w:szCs w:val="15"/>
        </w:rPr>
        <w:t>Corruzione(</w:t>
      </w:r>
      <w:r>
        <w:rPr>
          <w:rStyle w:val="Rimandonotaapidipagina"/>
          <w:rFonts w:ascii="Arial" w:hAnsi="Arial" w:cs="Arial"/>
          <w:color w:val="000000" w:themeColor="text1"/>
          <w:sz w:val="15"/>
          <w:szCs w:val="15"/>
        </w:rPr>
        <w:footnoteReference w:id="14"/>
      </w:r>
      <w:r>
        <w:rPr>
          <w:rFonts w:ascii="Arial" w:hAnsi="Arial" w:cs="Arial"/>
          <w:color w:val="000000" w:themeColor="text1"/>
          <w:sz w:val="15"/>
          <w:szCs w:val="15"/>
        </w:rPr>
        <w:t>)</w:t>
      </w:r>
    </w:p>
    <w:p>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Pr>
          <w:rFonts w:ascii="Arial" w:hAnsi="Arial" w:cs="Arial"/>
          <w:color w:val="000000" w:themeColor="text1"/>
          <w:w w:val="0"/>
          <w:sz w:val="15"/>
          <w:szCs w:val="15"/>
          <w:lang w:eastAsia="fr-BE"/>
        </w:rPr>
        <w:t>F</w:t>
      </w:r>
      <w:r>
        <w:rPr>
          <w:rFonts w:ascii="Arial" w:hAnsi="Arial" w:cs="Arial"/>
          <w:color w:val="000000" w:themeColor="text1"/>
          <w:sz w:val="15"/>
          <w:szCs w:val="15"/>
        </w:rPr>
        <w:t>rode(</w:t>
      </w:r>
      <w:r>
        <w:rPr>
          <w:rStyle w:val="Rimandonotaapidipagina"/>
          <w:rFonts w:ascii="Arial" w:hAnsi="Arial" w:cs="Arial"/>
          <w:color w:val="000000" w:themeColor="text1"/>
          <w:sz w:val="15"/>
          <w:szCs w:val="15"/>
        </w:rPr>
        <w:footnoteReference w:id="15"/>
      </w:r>
      <w:r>
        <w:rPr>
          <w:rFonts w:ascii="Arial" w:hAnsi="Arial" w:cs="Arial"/>
          <w:color w:val="000000" w:themeColor="text1"/>
          <w:sz w:val="15"/>
          <w:szCs w:val="15"/>
        </w:rPr>
        <w:t>)</w:t>
      </w:r>
      <w:r>
        <w:rPr>
          <w:rFonts w:ascii="Arial" w:hAnsi="Arial" w:cs="Arial"/>
          <w:color w:val="000000" w:themeColor="text1"/>
          <w:w w:val="0"/>
          <w:sz w:val="15"/>
          <w:szCs w:val="15"/>
          <w:lang w:eastAsia="fr-BE"/>
        </w:rPr>
        <w:t>;</w:t>
      </w:r>
    </w:p>
    <w:p>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Pr>
          <w:rFonts w:ascii="Arial" w:hAnsi="Arial" w:cs="Arial"/>
          <w:color w:val="000000" w:themeColor="text1"/>
          <w:sz w:val="15"/>
          <w:szCs w:val="15"/>
        </w:rPr>
        <w:t>Reati terroristici o reati connessi alle attività terroristiche (</w:t>
      </w:r>
      <w:r>
        <w:rPr>
          <w:rStyle w:val="Rimandonotaapidipagina"/>
          <w:rFonts w:ascii="Arial" w:hAnsi="Arial" w:cs="Arial"/>
          <w:color w:val="000000" w:themeColor="text1"/>
          <w:sz w:val="15"/>
          <w:szCs w:val="15"/>
        </w:rPr>
        <w:footnoteReference w:id="16"/>
      </w:r>
      <w:r>
        <w:rPr>
          <w:rFonts w:ascii="Arial" w:hAnsi="Arial" w:cs="Arial"/>
          <w:color w:val="000000" w:themeColor="text1"/>
          <w:sz w:val="15"/>
          <w:szCs w:val="15"/>
        </w:rPr>
        <w:t>);</w:t>
      </w:r>
    </w:p>
    <w:p>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bCs/>
          <w:iCs/>
          <w:color w:val="000000" w:themeColor="text1"/>
          <w:w w:val="0"/>
          <w:sz w:val="15"/>
          <w:szCs w:val="15"/>
          <w:lang w:eastAsia="fr-BE"/>
        </w:rPr>
        <w:t>Riciclaggio di proventi</w:t>
      </w:r>
      <w:r>
        <w:rPr>
          <w:rFonts w:ascii="Arial" w:hAnsi="Arial" w:cs="Arial"/>
          <w:color w:val="000000" w:themeColor="text1"/>
          <w:sz w:val="15"/>
          <w:szCs w:val="15"/>
        </w:rPr>
        <w:t xml:space="preserve"> di attività criminose o finanzi</w:t>
      </w:r>
      <w:bookmarkStart w:id="7" w:name="_DV_C1915"/>
      <w:r>
        <w:rPr>
          <w:rFonts w:ascii="Arial" w:hAnsi="Arial" w:cs="Arial"/>
          <w:color w:val="000000" w:themeColor="text1"/>
          <w:sz w:val="15"/>
          <w:szCs w:val="15"/>
        </w:rPr>
        <w:t>amento al terrorismo (</w:t>
      </w:r>
      <w:r>
        <w:rPr>
          <w:rStyle w:val="Rimandonotaapidipagina"/>
          <w:rFonts w:ascii="Arial" w:hAnsi="Arial" w:cs="Arial"/>
          <w:color w:val="000000" w:themeColor="text1"/>
          <w:sz w:val="15"/>
          <w:szCs w:val="15"/>
        </w:rPr>
        <w:footnoteReference w:id="17"/>
      </w:r>
      <w:bookmarkEnd w:id="7"/>
      <w:r>
        <w:rPr>
          <w:rFonts w:ascii="Arial" w:hAnsi="Arial" w:cs="Arial"/>
          <w:color w:val="000000" w:themeColor="text1"/>
          <w:sz w:val="15"/>
          <w:szCs w:val="15"/>
        </w:rPr>
        <w:t>)</w:t>
      </w:r>
      <w:r>
        <w:rPr>
          <w:rFonts w:ascii="Arial" w:hAnsi="Arial" w:cs="Arial"/>
          <w:color w:val="000000" w:themeColor="text1"/>
          <w:w w:val="0"/>
          <w:sz w:val="15"/>
          <w:szCs w:val="15"/>
          <w:lang w:eastAsia="fr-BE"/>
        </w:rPr>
        <w:t>;</w:t>
      </w:r>
    </w:p>
    <w:p>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color w:val="000000" w:themeColor="text1"/>
          <w:sz w:val="15"/>
          <w:szCs w:val="15"/>
        </w:rPr>
        <w:t xml:space="preserve"> </w:t>
      </w:r>
      <w:r>
        <w:rPr>
          <w:rFonts w:ascii="Arial" w:hAnsi="Arial" w:cs="Arial"/>
          <w:color w:val="000000" w:themeColor="text1"/>
          <w:sz w:val="15"/>
          <w:szCs w:val="15"/>
        </w:rPr>
        <w:t>Lavoro minorile e altre forme di tratta di esseri umani(</w:t>
      </w:r>
      <w:r>
        <w:rPr>
          <w:rStyle w:val="Rimandonotaapidipagina"/>
          <w:rFonts w:ascii="Arial" w:hAnsi="Arial" w:cs="Arial"/>
          <w:color w:val="000000" w:themeColor="text1"/>
          <w:sz w:val="15"/>
          <w:szCs w:val="15"/>
        </w:rPr>
        <w:footnoteReference w:id="18"/>
      </w:r>
      <w:r>
        <w:rPr>
          <w:rFonts w:ascii="Arial" w:hAnsi="Arial" w:cs="Arial"/>
          <w:color w:val="000000" w:themeColor="text1"/>
          <w:sz w:val="15"/>
          <w:szCs w:val="15"/>
        </w:rPr>
        <w:t xml:space="preserve">). </w:t>
      </w:r>
    </w:p>
    <w:p>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Pr>
          <w:rFonts w:ascii="Arial" w:hAnsi="Arial" w:cs="Arial"/>
          <w:color w:val="000000" w:themeColor="text1"/>
          <w:sz w:val="15"/>
          <w:szCs w:val="15"/>
        </w:rPr>
        <w:t>CODICE</w:t>
      </w:r>
    </w:p>
    <w:p>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Pr>
          <w:rFonts w:ascii="Arial" w:hAnsi="Arial" w:cs="Arial"/>
          <w:color w:val="000000" w:themeColor="text1"/>
          <w:sz w:val="15"/>
          <w:szCs w:val="15"/>
        </w:rPr>
        <w:t xml:space="preserve">Ogni altro delitto da cui derivi, quale pena accessoria, l’incapacità di contrattare con la pubblica amministrazione (lettera </w:t>
      </w:r>
      <w:r>
        <w:rPr>
          <w:rFonts w:ascii="Arial" w:hAnsi="Arial" w:cs="Arial"/>
          <w:i/>
          <w:color w:val="000000" w:themeColor="text1"/>
          <w:sz w:val="15"/>
          <w:szCs w:val="15"/>
        </w:rPr>
        <w:t>g</w:t>
      </w:r>
      <w:r>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trPr>
          <w:trHeight w:val="663"/>
        </w:trPr>
        <w:tc>
          <w:tcPr>
            <w:tcW w:w="4530" w:type="dxa"/>
          </w:tcPr>
          <w:p>
            <w:pPr>
              <w:jc w:val="both"/>
              <w:rPr>
                <w:rFonts w:ascii="Arial" w:hAnsi="Arial" w:cs="Arial"/>
                <w:color w:val="000000" w:themeColor="text1"/>
                <w:sz w:val="15"/>
                <w:szCs w:val="15"/>
              </w:rPr>
            </w:pPr>
            <w:r>
              <w:rPr>
                <w:color w:val="000000" w:themeColor="text1"/>
                <w:sz w:val="15"/>
                <w:szCs w:val="15"/>
              </w:rPr>
              <w:br w:type="page"/>
            </w:r>
            <w:r>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Pr>
                <w:rFonts w:ascii="Arial" w:hAnsi="Arial" w:cs="Arial"/>
                <w:color w:val="000000" w:themeColor="text1"/>
                <w:sz w:val="15"/>
                <w:szCs w:val="15"/>
              </w:rPr>
              <w:t>(articolo 80, comma 1, del Codice):</w:t>
            </w:r>
          </w:p>
        </w:tc>
        <w:tc>
          <w:tcPr>
            <w:tcW w:w="4759" w:type="dxa"/>
          </w:tcPr>
          <w:p>
            <w:pPr>
              <w:jc w:val="both"/>
              <w:rPr>
                <w:rFonts w:ascii="Arial" w:hAnsi="Arial" w:cs="Arial"/>
                <w:b/>
                <w:color w:val="000000" w:themeColor="text1"/>
                <w:sz w:val="15"/>
                <w:szCs w:val="15"/>
              </w:rPr>
            </w:pPr>
            <w:r>
              <w:rPr>
                <w:rFonts w:ascii="Arial" w:hAnsi="Arial" w:cs="Arial"/>
                <w:b/>
                <w:color w:val="000000" w:themeColor="text1"/>
                <w:sz w:val="15"/>
                <w:szCs w:val="15"/>
              </w:rPr>
              <w:t>Risposta:</w:t>
            </w:r>
          </w:p>
        </w:tc>
      </w:tr>
      <w:tr>
        <w:trPr>
          <w:trHeight w:val="1849"/>
        </w:trPr>
        <w:tc>
          <w:tcPr>
            <w:tcW w:w="4530" w:type="dxa"/>
          </w:tcPr>
          <w:p>
            <w:pPr>
              <w:jc w:val="both"/>
              <w:rPr>
                <w:rFonts w:ascii="Arial" w:hAnsi="Arial" w:cs="Arial"/>
                <w:color w:val="000000" w:themeColor="text1"/>
                <w:sz w:val="15"/>
                <w:szCs w:val="15"/>
              </w:rPr>
            </w:pPr>
            <w:r>
              <w:rPr>
                <w:rFonts w:ascii="Arial" w:hAnsi="Arial" w:cs="Arial"/>
                <w:color w:val="000000" w:themeColor="text1"/>
                <w:sz w:val="15"/>
                <w:szCs w:val="15"/>
              </w:rPr>
              <w:t xml:space="preserve">I soggetti di cui all’art. 80, comma 3, del Codice sono stati </w:t>
            </w:r>
            <w:r>
              <w:rPr>
                <w:rFonts w:ascii="Arial" w:hAnsi="Arial" w:cs="Arial"/>
                <w:b/>
                <w:color w:val="000000" w:themeColor="text1"/>
                <w:sz w:val="15"/>
                <w:szCs w:val="15"/>
              </w:rPr>
              <w:t>condannati con sentenza definitiva</w:t>
            </w:r>
            <w:r>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pPr>
              <w:jc w:val="both"/>
              <w:rPr>
                <w:rFonts w:ascii="Arial" w:hAnsi="Arial" w:cs="Arial"/>
                <w:color w:val="000000" w:themeColor="text1"/>
                <w:sz w:val="15"/>
                <w:szCs w:val="15"/>
              </w:rPr>
            </w:pPr>
            <w:r>
              <w:rPr>
                <w:rFonts w:ascii="Arial" w:hAnsi="Arial" w:cs="Arial"/>
                <w:color w:val="000000" w:themeColor="text1"/>
                <w:sz w:val="15"/>
                <w:szCs w:val="15"/>
              </w:rPr>
              <w:t>[ ] Sì [ ] No</w:t>
            </w:r>
          </w:p>
          <w:p>
            <w:pPr>
              <w:jc w:val="both"/>
              <w:rPr>
                <w:rFonts w:ascii="Arial" w:hAnsi="Arial" w:cs="Arial"/>
                <w:color w:val="000000" w:themeColor="text1"/>
                <w:sz w:val="15"/>
                <w:szCs w:val="15"/>
              </w:rPr>
            </w:pPr>
          </w:p>
          <w:p>
            <w:pPr>
              <w:jc w:val="both"/>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pPr>
              <w:jc w:val="both"/>
              <w:rPr>
                <w:rFonts w:ascii="Arial" w:hAnsi="Arial" w:cs="Arial"/>
                <w:color w:val="000000" w:themeColor="text1"/>
                <w:sz w:val="15"/>
                <w:szCs w:val="15"/>
              </w:rPr>
            </w:pPr>
            <w:r>
              <w:rPr>
                <w:rFonts w:ascii="Arial" w:hAnsi="Arial" w:cs="Arial"/>
                <w:color w:val="000000" w:themeColor="text1"/>
                <w:sz w:val="15"/>
                <w:szCs w:val="15"/>
              </w:rPr>
              <w:t>[…………….…][………………][……..………][…..……..…] (</w:t>
            </w:r>
            <w:r>
              <w:rPr>
                <w:rStyle w:val="Rimandonotaapidipagina"/>
                <w:rFonts w:ascii="Arial" w:hAnsi="Arial" w:cs="Arial"/>
                <w:color w:val="000000" w:themeColor="text1"/>
                <w:sz w:val="15"/>
                <w:szCs w:val="15"/>
              </w:rPr>
              <w:footnoteReference w:id="19"/>
            </w:r>
            <w:r>
              <w:rPr>
                <w:rFonts w:ascii="Arial" w:hAnsi="Arial" w:cs="Arial"/>
                <w:color w:val="000000" w:themeColor="text1"/>
                <w:sz w:val="15"/>
                <w:szCs w:val="15"/>
              </w:rPr>
              <w:t>)</w:t>
            </w:r>
          </w:p>
        </w:tc>
      </w:tr>
      <w:tr>
        <w:trPr>
          <w:trHeight w:val="2943"/>
        </w:trPr>
        <w:tc>
          <w:tcPr>
            <w:tcW w:w="4530" w:type="dxa"/>
          </w:tcPr>
          <w:p>
            <w:pPr>
              <w:spacing w:before="0"/>
              <w:jc w:val="both"/>
              <w:rPr>
                <w:rFonts w:ascii="Arial" w:hAnsi="Arial" w:cs="Arial"/>
                <w:b/>
                <w:color w:val="000000" w:themeColor="text1"/>
                <w:sz w:val="15"/>
                <w:szCs w:val="15"/>
              </w:rPr>
            </w:pPr>
          </w:p>
          <w:p>
            <w:pPr>
              <w:spacing w:before="0"/>
              <w:jc w:val="both"/>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 (</w:t>
            </w:r>
            <w:r>
              <w:rPr>
                <w:rStyle w:val="Rimandonotaapidipagina"/>
                <w:rFonts w:ascii="Arial" w:hAnsi="Arial" w:cs="Arial"/>
                <w:color w:val="000000" w:themeColor="text1"/>
                <w:sz w:val="15"/>
                <w:szCs w:val="15"/>
              </w:rPr>
              <w:footnoteReference w:id="20"/>
            </w:r>
            <w:r>
              <w:rPr>
                <w:rFonts w:ascii="Arial" w:hAnsi="Arial" w:cs="Arial"/>
                <w:color w:val="000000" w:themeColor="text1"/>
                <w:sz w:val="15"/>
                <w:szCs w:val="15"/>
              </w:rPr>
              <w:t>):</w:t>
            </w:r>
          </w:p>
          <w:p>
            <w:pPr>
              <w:spacing w:before="0"/>
              <w:jc w:val="both"/>
              <w:rPr>
                <w:rFonts w:ascii="Arial" w:hAnsi="Arial" w:cs="Arial"/>
                <w:color w:val="000000" w:themeColor="text1"/>
                <w:sz w:val="15"/>
                <w:szCs w:val="15"/>
              </w:rPr>
            </w:pPr>
          </w:p>
          <w:p>
            <w:pPr>
              <w:pStyle w:val="Paragrafoelenco"/>
              <w:numPr>
                <w:ilvl w:val="0"/>
                <w:numId w:val="23"/>
              </w:numPr>
              <w:spacing w:before="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themeColor="text1"/>
                <w:sz w:val="15"/>
                <w:szCs w:val="15"/>
              </w:rPr>
              <w:t>a)</w:t>
            </w:r>
            <w:r>
              <w:rPr>
                <w:rFonts w:ascii="Arial" w:hAnsi="Arial" w:cs="Arial"/>
                <w:color w:val="000000" w:themeColor="text1"/>
                <w:sz w:val="15"/>
                <w:szCs w:val="15"/>
              </w:rPr>
              <w:t xml:space="preserve"> a </w:t>
            </w:r>
            <w:r>
              <w:rPr>
                <w:rFonts w:ascii="Arial" w:hAnsi="Arial" w:cs="Arial"/>
                <w:i/>
                <w:color w:val="000000" w:themeColor="text1"/>
                <w:sz w:val="15"/>
                <w:szCs w:val="15"/>
              </w:rPr>
              <w:t>g)</w:t>
            </w:r>
            <w:r>
              <w:rPr>
                <w:rFonts w:ascii="Arial" w:hAnsi="Arial" w:cs="Arial"/>
                <w:color w:val="000000" w:themeColor="text1"/>
                <w:sz w:val="15"/>
                <w:szCs w:val="15"/>
              </w:rPr>
              <w:t xml:space="preserve"> del Codice e i motivi di condanna,</w:t>
            </w:r>
          </w:p>
          <w:p>
            <w:pPr>
              <w:pStyle w:val="Paragrafoelenco"/>
              <w:spacing w:before="0"/>
              <w:jc w:val="both"/>
              <w:rPr>
                <w:rFonts w:ascii="Arial" w:hAnsi="Arial" w:cs="Arial"/>
                <w:color w:val="000000" w:themeColor="text1"/>
                <w:sz w:val="15"/>
                <w:szCs w:val="15"/>
              </w:rPr>
            </w:pPr>
          </w:p>
          <w:p>
            <w:pPr>
              <w:pStyle w:val="Paragrafoelenco"/>
              <w:spacing w:before="0"/>
              <w:jc w:val="both"/>
              <w:rPr>
                <w:rFonts w:ascii="Arial" w:hAnsi="Arial" w:cs="Arial"/>
                <w:color w:val="000000" w:themeColor="text1"/>
                <w:sz w:val="15"/>
                <w:szCs w:val="15"/>
              </w:rPr>
            </w:pPr>
          </w:p>
          <w:p>
            <w:pPr>
              <w:pStyle w:val="Paragrafoelenco"/>
              <w:numPr>
                <w:ilvl w:val="0"/>
                <w:numId w:val="23"/>
              </w:numPr>
              <w:spacing w:before="0"/>
              <w:ind w:left="284" w:hanging="284"/>
              <w:rPr>
                <w:rFonts w:ascii="Arial" w:hAnsi="Arial" w:cs="Arial"/>
                <w:color w:val="000000" w:themeColor="text1"/>
                <w:sz w:val="15"/>
                <w:szCs w:val="15"/>
              </w:rPr>
            </w:pPr>
            <w:r>
              <w:rPr>
                <w:rFonts w:ascii="Arial" w:hAnsi="Arial" w:cs="Arial"/>
                <w:color w:val="000000" w:themeColor="text1"/>
                <w:sz w:val="15"/>
                <w:szCs w:val="15"/>
              </w:rPr>
              <w:t>dati identificativi delle persone condannate [ ];</w:t>
            </w:r>
          </w:p>
          <w:p>
            <w:pPr>
              <w:spacing w:before="0"/>
              <w:jc w:val="both"/>
              <w:rPr>
                <w:rFonts w:ascii="Arial" w:hAnsi="Arial" w:cs="Arial"/>
                <w:b/>
                <w:color w:val="000000" w:themeColor="text1"/>
                <w:sz w:val="15"/>
                <w:szCs w:val="15"/>
              </w:rPr>
            </w:pPr>
          </w:p>
          <w:p>
            <w:pPr>
              <w:spacing w:before="0"/>
              <w:jc w:val="both"/>
              <w:rPr>
                <w:rFonts w:ascii="Arial" w:hAnsi="Arial" w:cs="Arial"/>
                <w:b/>
                <w:color w:val="000000" w:themeColor="text1"/>
                <w:sz w:val="15"/>
                <w:szCs w:val="15"/>
              </w:rPr>
            </w:pPr>
          </w:p>
          <w:p>
            <w:pPr>
              <w:pStyle w:val="Paragrafoelenco"/>
              <w:numPr>
                <w:ilvl w:val="0"/>
                <w:numId w:val="23"/>
              </w:numPr>
              <w:spacing w:before="0"/>
              <w:ind w:left="284" w:hanging="284"/>
              <w:rPr>
                <w:rFonts w:ascii="Arial" w:hAnsi="Arial" w:cs="Arial"/>
                <w:color w:val="000000" w:themeColor="text1"/>
                <w:sz w:val="15"/>
                <w:szCs w:val="15"/>
              </w:rPr>
            </w:pPr>
            <w:r>
              <w:rPr>
                <w:rFonts w:ascii="Arial" w:hAnsi="Arial" w:cs="Arial"/>
                <w:color w:val="000000" w:themeColor="text1"/>
                <w:sz w:val="15"/>
                <w:szCs w:val="15"/>
              </w:rPr>
              <w:t xml:space="preserve">se stabilita direttamente nella sentenza di condanna la durata della pena accessoria, indicare: </w:t>
            </w:r>
          </w:p>
        </w:tc>
        <w:tc>
          <w:tcPr>
            <w:tcW w:w="4759" w:type="dxa"/>
          </w:tcPr>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i/>
                <w:color w:val="000000" w:themeColor="text1"/>
                <w:sz w:val="15"/>
                <w:szCs w:val="15"/>
                <w:vertAlign w:val="superscript"/>
              </w:rPr>
            </w:pPr>
            <w:r>
              <w:rPr>
                <w:rFonts w:ascii="Arial" w:hAnsi="Arial" w:cs="Arial"/>
                <w:color w:val="000000" w:themeColor="text1"/>
                <w:sz w:val="15"/>
                <w:szCs w:val="15"/>
              </w:rPr>
              <w:t>a) Data:[  ], durata [   ], lettera comma 1, articolo 80 [  ], motivi:[       ]</w:t>
            </w:r>
            <w:r>
              <w:rPr>
                <w:rFonts w:ascii="Arial" w:hAnsi="Arial" w:cs="Arial"/>
                <w:i/>
                <w:color w:val="000000" w:themeColor="text1"/>
                <w:sz w:val="15"/>
                <w:szCs w:val="15"/>
                <w:vertAlign w:val="superscript"/>
              </w:rPr>
              <w:t xml:space="preserve"> </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b) [……]</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xml:space="preserve">c) durata del periodo d'esclusione [..…], lettera comma 1, articolo 80 [  ], </w:t>
            </w:r>
          </w:p>
        </w:tc>
      </w:tr>
      <w:tr>
        <w:tc>
          <w:tcPr>
            <w:tcW w:w="4530" w:type="dxa"/>
          </w:tcPr>
          <w:p>
            <w:pPr>
              <w:jc w:val="both"/>
              <w:rPr>
                <w:rFonts w:ascii="Arial" w:hAnsi="Arial" w:cs="Arial"/>
                <w:b/>
                <w:color w:val="000000" w:themeColor="text1"/>
                <w:sz w:val="15"/>
                <w:szCs w:val="15"/>
              </w:rPr>
            </w:pPr>
            <w:r>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Pr>
                <w:rStyle w:val="Rimandonotaapidipagina"/>
                <w:rFonts w:ascii="Arial" w:hAnsi="Arial" w:cs="Arial"/>
                <w:color w:val="000000" w:themeColor="text1"/>
                <w:sz w:val="15"/>
                <w:szCs w:val="15"/>
              </w:rPr>
              <w:footnoteReference w:id="21"/>
            </w:r>
            <w:r>
              <w:rPr>
                <w:rFonts w:ascii="Arial" w:hAnsi="Arial" w:cs="Arial"/>
                <w:color w:val="000000" w:themeColor="text1"/>
                <w:sz w:val="15"/>
                <w:szCs w:val="15"/>
              </w:rPr>
              <w:t xml:space="preserve"> </w:t>
            </w:r>
            <w:r>
              <w:rPr>
                <w:rFonts w:ascii="Arial" w:hAnsi="Arial" w:cs="Arial"/>
                <w:b/>
                <w:color w:val="000000" w:themeColor="text1"/>
                <w:sz w:val="15"/>
                <w:szCs w:val="15"/>
              </w:rPr>
              <w:t>(</w:t>
            </w:r>
            <w:r>
              <w:rPr>
                <w:rStyle w:val="NormalBoldChar"/>
                <w:rFonts w:ascii="Arial" w:eastAsia="Calibri" w:hAnsi="Arial" w:cs="Arial"/>
                <w:color w:val="000000" w:themeColor="text1"/>
                <w:sz w:val="15"/>
                <w:szCs w:val="15"/>
              </w:rPr>
              <w:t>autodisciplina o “Self-Cleaning”, cfr. articolo 80, comma 7)</w:t>
            </w:r>
            <w:r>
              <w:rPr>
                <w:rFonts w:ascii="Arial" w:hAnsi="Arial" w:cs="Arial"/>
                <w:b/>
                <w:color w:val="000000" w:themeColor="text1"/>
                <w:sz w:val="15"/>
                <w:szCs w:val="15"/>
              </w:rPr>
              <w:t>?</w:t>
            </w:r>
          </w:p>
          <w:p>
            <w:pPr>
              <w:jc w:val="both"/>
              <w:rPr>
                <w:rFonts w:ascii="Arial" w:hAnsi="Arial" w:cs="Arial"/>
                <w:color w:val="000000" w:themeColor="text1"/>
                <w:sz w:val="15"/>
                <w:szCs w:val="15"/>
              </w:rPr>
            </w:pPr>
          </w:p>
        </w:tc>
        <w:tc>
          <w:tcPr>
            <w:tcW w:w="4759" w:type="dxa"/>
          </w:tcPr>
          <w:p>
            <w:pPr>
              <w:jc w:val="both"/>
              <w:rPr>
                <w:rFonts w:ascii="Arial" w:hAnsi="Arial" w:cs="Arial"/>
                <w:color w:val="000000" w:themeColor="text1"/>
                <w:sz w:val="15"/>
                <w:szCs w:val="15"/>
              </w:rPr>
            </w:pPr>
            <w:r>
              <w:rPr>
                <w:rFonts w:ascii="Arial" w:hAnsi="Arial" w:cs="Arial"/>
                <w:color w:val="000000" w:themeColor="text1"/>
                <w:sz w:val="15"/>
                <w:szCs w:val="15"/>
              </w:rPr>
              <w:t>[ ] Sì [ ] No</w:t>
            </w:r>
          </w:p>
          <w:p>
            <w:pPr>
              <w:jc w:val="both"/>
              <w:rPr>
                <w:rFonts w:ascii="Arial" w:hAnsi="Arial" w:cs="Arial"/>
                <w:color w:val="000000" w:themeColor="text1"/>
                <w:sz w:val="15"/>
                <w:szCs w:val="15"/>
              </w:rPr>
            </w:pPr>
          </w:p>
        </w:tc>
      </w:tr>
      <w:tr>
        <w:tc>
          <w:tcPr>
            <w:tcW w:w="4530" w:type="dxa"/>
          </w:tcPr>
          <w:p>
            <w:pPr>
              <w:spacing w:before="0"/>
              <w:jc w:val="both"/>
              <w:rPr>
                <w:rFonts w:ascii="Arial" w:hAnsi="Arial" w:cs="Arial"/>
                <w:color w:val="000000" w:themeColor="text1"/>
                <w:sz w:val="15"/>
                <w:szCs w:val="15"/>
              </w:rPr>
            </w:pPr>
            <w:r>
              <w:rPr>
                <w:rFonts w:ascii="Arial" w:hAnsi="Arial" w:cs="Arial"/>
                <w:b/>
                <w:color w:val="000000" w:themeColor="text1"/>
                <w:sz w:val="15"/>
                <w:szCs w:val="15"/>
              </w:rPr>
              <w:lastRenderedPageBreak/>
              <w:t>In caso affermativo</w:t>
            </w:r>
            <w:r>
              <w:rPr>
                <w:rFonts w:ascii="Arial" w:hAnsi="Arial" w:cs="Arial"/>
                <w:color w:val="000000" w:themeColor="text1"/>
                <w:sz w:val="15"/>
                <w:szCs w:val="15"/>
              </w:rPr>
              <w:t>, indicare:</w:t>
            </w:r>
          </w:p>
          <w:p>
            <w:pPr>
              <w:spacing w:before="0"/>
              <w:jc w:val="both"/>
              <w:rPr>
                <w:rFonts w:ascii="Arial" w:hAnsi="Arial" w:cs="Arial"/>
                <w:color w:val="000000" w:themeColor="text1"/>
                <w:sz w:val="15"/>
                <w:szCs w:val="15"/>
              </w:rPr>
            </w:pPr>
          </w:p>
          <w:p>
            <w:pPr>
              <w:tabs>
                <w:tab w:val="left" w:pos="284"/>
              </w:tabs>
              <w:spacing w:before="0"/>
              <w:jc w:val="both"/>
              <w:rPr>
                <w:rFonts w:ascii="Arial" w:hAnsi="Arial" w:cs="Arial"/>
                <w:color w:val="000000" w:themeColor="text1"/>
                <w:sz w:val="15"/>
                <w:szCs w:val="15"/>
              </w:rPr>
            </w:pPr>
            <w:r>
              <w:rPr>
                <w:rFonts w:ascii="Arial" w:hAnsi="Arial" w:cs="Arial"/>
                <w:color w:val="000000" w:themeColor="text1"/>
                <w:sz w:val="15"/>
                <w:szCs w:val="15"/>
              </w:rPr>
              <w:t>1)</w:t>
            </w:r>
            <w:r>
              <w:rPr>
                <w:rFonts w:ascii="Arial" w:hAnsi="Arial" w:cs="Arial"/>
                <w:color w:val="000000" w:themeColor="text1"/>
                <w:sz w:val="15"/>
                <w:szCs w:val="15"/>
              </w:rPr>
              <w:tab/>
              <w:t>la sentenza di condanna definitiva ha riconosciuto l’attenuante della collaborazione come definita dalle singole fattispecie di reato?</w:t>
            </w:r>
          </w:p>
          <w:p>
            <w:pPr>
              <w:tabs>
                <w:tab w:val="left" w:pos="284"/>
              </w:tabs>
              <w:spacing w:before="0"/>
              <w:jc w:val="both"/>
              <w:rPr>
                <w:rFonts w:ascii="Arial" w:hAnsi="Arial" w:cs="Arial"/>
                <w:color w:val="000000" w:themeColor="text1"/>
                <w:sz w:val="15"/>
                <w:szCs w:val="15"/>
              </w:rPr>
            </w:pPr>
          </w:p>
          <w:p>
            <w:pPr>
              <w:tabs>
                <w:tab w:val="left" w:pos="284"/>
              </w:tabs>
              <w:spacing w:before="0"/>
              <w:jc w:val="both"/>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Se la sentenza definitiva di condanna prevede una pena detentiva non superiore a 18 mesi?</w:t>
            </w:r>
          </w:p>
          <w:p>
            <w:pPr>
              <w:tabs>
                <w:tab w:val="left" w:pos="284"/>
              </w:tabs>
              <w:spacing w:before="0"/>
              <w:jc w:val="both"/>
              <w:rPr>
                <w:rFonts w:ascii="Arial" w:hAnsi="Arial" w:cs="Arial"/>
                <w:color w:val="000000" w:themeColor="text1"/>
                <w:sz w:val="15"/>
                <w:szCs w:val="15"/>
              </w:rPr>
            </w:pPr>
          </w:p>
          <w:p>
            <w:pPr>
              <w:tabs>
                <w:tab w:val="left" w:pos="284"/>
              </w:tabs>
              <w:spacing w:before="0"/>
              <w:jc w:val="both"/>
              <w:rPr>
                <w:rFonts w:ascii="Arial" w:hAnsi="Arial" w:cs="Arial"/>
                <w:color w:val="000000" w:themeColor="text1"/>
                <w:sz w:val="15"/>
                <w:szCs w:val="15"/>
              </w:rPr>
            </w:pPr>
            <w:r>
              <w:rPr>
                <w:rFonts w:ascii="Arial" w:hAnsi="Arial" w:cs="Arial"/>
                <w:color w:val="000000" w:themeColor="text1"/>
                <w:sz w:val="15"/>
                <w:szCs w:val="15"/>
              </w:rPr>
              <w:t>3)</w:t>
            </w:r>
            <w:r>
              <w:rPr>
                <w:rFonts w:ascii="Arial" w:hAnsi="Arial" w:cs="Arial"/>
                <w:color w:val="000000" w:themeColor="text1"/>
                <w:sz w:val="15"/>
                <w:szCs w:val="15"/>
              </w:rPr>
              <w:tab/>
              <w:t>in caso di risposta affermativa per le ipotesi 1) e/o 2), i soggetti di cui all’art. 80, comma 3, del Codice:</w:t>
            </w:r>
          </w:p>
          <w:p>
            <w:pPr>
              <w:tabs>
                <w:tab w:val="left" w:pos="284"/>
              </w:tabs>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hanno risarcito interamente il danno?</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si sono impegnati formalmente a risarcire il danno?</w:t>
            </w:r>
          </w:p>
          <w:p>
            <w:pPr>
              <w:spacing w:before="0"/>
              <w:jc w:val="both"/>
              <w:rPr>
                <w:rFonts w:ascii="Arial" w:hAnsi="Arial" w:cs="Arial"/>
                <w:color w:val="000000" w:themeColor="text1"/>
                <w:sz w:val="15"/>
                <w:szCs w:val="15"/>
              </w:rPr>
            </w:pPr>
          </w:p>
          <w:p>
            <w:pPr>
              <w:tabs>
                <w:tab w:val="left" w:pos="284"/>
              </w:tabs>
              <w:spacing w:before="0"/>
              <w:jc w:val="both"/>
              <w:rPr>
                <w:rFonts w:ascii="Arial" w:hAnsi="Arial" w:cs="Arial"/>
                <w:color w:val="000000" w:themeColor="text1"/>
                <w:sz w:val="15"/>
                <w:szCs w:val="15"/>
              </w:rPr>
            </w:pPr>
            <w:r>
              <w:rPr>
                <w:rFonts w:ascii="Arial" w:hAnsi="Arial" w:cs="Arial"/>
                <w:color w:val="000000" w:themeColor="text1"/>
                <w:sz w:val="15"/>
                <w:szCs w:val="15"/>
              </w:rPr>
              <w:t>4)</w:t>
            </w:r>
            <w:r>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 Sì [ ] No</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 Sì [ ] No</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 Sì [ ] No</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 Sì [ ] No</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 ] Sì [ ] No</w:t>
            </w:r>
          </w:p>
          <w:p>
            <w:pPr>
              <w:spacing w:before="0"/>
              <w:jc w:val="both"/>
              <w:rPr>
                <w:rFonts w:ascii="Arial" w:hAnsi="Arial" w:cs="Arial"/>
                <w:i/>
                <w:color w:val="000000" w:themeColor="text1"/>
                <w:sz w:val="15"/>
                <w:szCs w:val="15"/>
              </w:rPr>
            </w:pPr>
            <w:r>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pPr>
              <w:spacing w:before="0"/>
              <w:jc w:val="both"/>
              <w:rPr>
                <w:rFonts w:ascii="Arial" w:hAnsi="Arial" w:cs="Arial"/>
                <w:color w:val="000000" w:themeColor="text1"/>
                <w:sz w:val="15"/>
                <w:szCs w:val="15"/>
              </w:rPr>
            </w:pPr>
            <w:r>
              <w:rPr>
                <w:rFonts w:ascii="Arial" w:hAnsi="Arial" w:cs="Arial"/>
                <w:color w:val="000000" w:themeColor="text1"/>
                <w:sz w:val="15"/>
                <w:szCs w:val="15"/>
              </w:rPr>
              <w:t xml:space="preserve">[……..…][…….…][……..…][……..…]  </w:t>
            </w:r>
          </w:p>
          <w:p>
            <w:pPr>
              <w:spacing w:before="0"/>
              <w:jc w:val="both"/>
              <w:rPr>
                <w:rFonts w:ascii="Arial" w:hAnsi="Arial" w:cs="Arial"/>
                <w:color w:val="000000" w:themeColor="text1"/>
                <w:sz w:val="15"/>
                <w:szCs w:val="15"/>
              </w:rPr>
            </w:pPr>
          </w:p>
          <w:p>
            <w:pPr>
              <w:spacing w:before="0"/>
              <w:jc w:val="both"/>
              <w:rPr>
                <w:rFonts w:ascii="Arial" w:hAnsi="Arial" w:cs="Arial"/>
                <w:color w:val="000000" w:themeColor="text1"/>
                <w:sz w:val="15"/>
                <w:szCs w:val="15"/>
              </w:rPr>
            </w:pPr>
            <w:r>
              <w:rPr>
                <w:rFonts w:ascii="Arial" w:hAnsi="Arial" w:cs="Arial"/>
                <w:color w:val="000000" w:themeColor="text1"/>
                <w:sz w:val="15"/>
                <w:szCs w:val="15"/>
              </w:rPr>
              <w:t>[……..…]</w:t>
            </w:r>
          </w:p>
        </w:tc>
      </w:tr>
    </w:tbl>
    <w:p>
      <w:pPr>
        <w:rPr>
          <w:rFonts w:ascii="Arial" w:hAnsi="Arial" w:cs="Arial"/>
          <w:b/>
          <w:color w:val="000000" w:themeColor="text1"/>
          <w:w w:val="0"/>
          <w:sz w:val="15"/>
          <w:szCs w:val="15"/>
        </w:rPr>
      </w:pPr>
      <w:r>
        <w:rPr>
          <w:color w:val="000000" w:themeColor="text1"/>
          <w:sz w:val="15"/>
          <w:szCs w:val="15"/>
        </w:rPr>
        <w:br w:type="page"/>
      </w:r>
      <w:r>
        <w:rPr>
          <w:rFonts w:ascii="Arial" w:hAnsi="Arial" w:cs="Arial"/>
          <w:b/>
          <w:color w:val="000000" w:themeColor="text1"/>
          <w:w w:val="0"/>
          <w:sz w:val="15"/>
          <w:szCs w:val="15"/>
        </w:rPr>
        <w:lastRenderedPageBreak/>
        <w:t>B: MOTIVI LEGATI AL PAGAMENTO DI IMPOSTE O CONTRIBUTI PREVIDENZIALI</w:t>
      </w:r>
    </w:p>
    <w:p>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 xml:space="preserve">Pagamento di imposte, tasse o contributi previdenziali </w:t>
            </w:r>
            <w:r>
              <w:rPr>
                <w:rFonts w:ascii="Arial" w:hAnsi="Arial" w:cs="Arial"/>
                <w:color w:val="000000" w:themeColor="text1"/>
                <w:sz w:val="15"/>
                <w:szCs w:val="15"/>
              </w:rPr>
              <w:t>(Articolo 80, comma 4, del Codice):</w:t>
            </w:r>
          </w:p>
        </w:tc>
        <w:tc>
          <w:tcPr>
            <w:tcW w:w="4645" w:type="dxa"/>
            <w:gridSpan w:val="2"/>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xml:space="preserve">L'operatore economico ha soddisfatto tutti </w:t>
            </w:r>
            <w:r>
              <w:rPr>
                <w:rFonts w:ascii="Arial" w:hAnsi="Arial" w:cs="Arial"/>
                <w:b/>
                <w:color w:val="000000" w:themeColor="text1"/>
                <w:sz w:val="15"/>
                <w:szCs w:val="15"/>
              </w:rPr>
              <w:t>gli obblighi relativi al pagamento di imposte, tasse o contributi previdenziali,</w:t>
            </w:r>
            <w:r>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 Sì [ ] No</w:t>
            </w:r>
          </w:p>
        </w:tc>
      </w:tr>
      <w:tr>
        <w:trPr>
          <w:trHeight w:val="306"/>
        </w:trPr>
        <w:tc>
          <w:tcPr>
            <w:tcW w:w="4644" w:type="dxa"/>
            <w:vMerge w:val="restart"/>
            <w:shd w:val="clear" w:color="auto" w:fill="auto"/>
          </w:tcPr>
          <w:p>
            <w:pPr>
              <w:spacing w:before="0" w:after="0"/>
              <w:rPr>
                <w:rFonts w:ascii="Arial" w:hAnsi="Arial" w:cs="Arial"/>
                <w:color w:val="000000" w:themeColor="text1"/>
                <w:sz w:val="15"/>
                <w:szCs w:val="15"/>
              </w:rPr>
            </w:pPr>
            <w:r>
              <w:rPr>
                <w:rFonts w:ascii="Arial" w:hAnsi="Arial" w:cs="Arial"/>
                <w:b/>
                <w:color w:val="000000" w:themeColor="text1"/>
                <w:sz w:val="15"/>
                <w:szCs w:val="15"/>
              </w:rPr>
              <w:br/>
              <w:t>In caso negativo</w:t>
            </w:r>
            <w:r>
              <w:rPr>
                <w:rFonts w:ascii="Arial" w:hAnsi="Arial" w:cs="Arial"/>
                <w:color w:val="000000" w:themeColor="text1"/>
                <w:sz w:val="15"/>
                <w:szCs w:val="15"/>
              </w:rPr>
              <w:t>, indicare:</w:t>
            </w:r>
          </w:p>
          <w:p>
            <w:pPr>
              <w:spacing w:before="0" w:after="0"/>
              <w:jc w:val="left"/>
              <w:rPr>
                <w:rFonts w:ascii="Arial" w:hAnsi="Arial" w:cs="Arial"/>
                <w:color w:val="000000" w:themeColor="text1"/>
                <w:sz w:val="15"/>
                <w:szCs w:val="15"/>
              </w:rPr>
            </w:pPr>
          </w:p>
          <w:p>
            <w:pPr>
              <w:spacing w:before="0" w:after="0"/>
              <w:jc w:val="left"/>
              <w:rPr>
                <w:rFonts w:ascii="Arial" w:hAnsi="Arial" w:cs="Arial"/>
                <w:color w:val="000000" w:themeColor="text1"/>
                <w:sz w:val="15"/>
                <w:szCs w:val="15"/>
              </w:rPr>
            </w:pPr>
          </w:p>
          <w:p>
            <w:pPr>
              <w:spacing w:before="0" w:after="0"/>
              <w:jc w:val="left"/>
              <w:rPr>
                <w:rFonts w:ascii="Arial" w:hAnsi="Arial" w:cs="Arial"/>
                <w:color w:val="000000" w:themeColor="text1"/>
                <w:sz w:val="15"/>
                <w:szCs w:val="15"/>
              </w:rPr>
            </w:pPr>
            <w:r>
              <w:rPr>
                <w:rFonts w:ascii="Arial" w:hAnsi="Arial" w:cs="Arial"/>
                <w:color w:val="000000" w:themeColor="text1"/>
                <w:sz w:val="15"/>
                <w:szCs w:val="15"/>
              </w:rPr>
              <w:t>a) Paese o Stato membro interessato</w:t>
            </w:r>
            <w:r>
              <w:rPr>
                <w:rFonts w:ascii="Arial" w:hAnsi="Arial" w:cs="Arial"/>
                <w:color w:val="000000" w:themeColor="text1"/>
                <w:sz w:val="15"/>
                <w:szCs w:val="15"/>
              </w:rPr>
              <w:br/>
            </w:r>
          </w:p>
          <w:p>
            <w:pPr>
              <w:spacing w:before="0" w:after="0"/>
              <w:jc w:val="left"/>
              <w:rPr>
                <w:rFonts w:ascii="Arial" w:hAnsi="Arial" w:cs="Arial"/>
                <w:color w:val="000000" w:themeColor="text1"/>
                <w:sz w:val="15"/>
                <w:szCs w:val="15"/>
              </w:rPr>
            </w:pPr>
            <w:r>
              <w:rPr>
                <w:rFonts w:ascii="Arial" w:hAnsi="Arial" w:cs="Arial"/>
                <w:color w:val="000000" w:themeColor="text1"/>
                <w:sz w:val="15"/>
                <w:szCs w:val="15"/>
              </w:rPr>
              <w:t>b) Di quale importo si tratta</w:t>
            </w:r>
            <w:r>
              <w:rPr>
                <w:rFonts w:ascii="Arial" w:hAnsi="Arial" w:cs="Arial"/>
                <w:color w:val="000000" w:themeColor="text1"/>
                <w:sz w:val="15"/>
                <w:szCs w:val="15"/>
              </w:rPr>
              <w:br/>
            </w:r>
          </w:p>
          <w:p>
            <w:pPr>
              <w:spacing w:before="0" w:after="0"/>
              <w:jc w:val="left"/>
              <w:rPr>
                <w:rFonts w:ascii="Arial" w:hAnsi="Arial" w:cs="Arial"/>
                <w:color w:val="000000" w:themeColor="text1"/>
                <w:sz w:val="15"/>
                <w:szCs w:val="15"/>
              </w:rPr>
            </w:pPr>
            <w:r>
              <w:rPr>
                <w:rFonts w:ascii="Arial" w:hAnsi="Arial" w:cs="Arial"/>
                <w:color w:val="000000" w:themeColor="text1"/>
                <w:sz w:val="15"/>
                <w:szCs w:val="15"/>
              </w:rPr>
              <w:t>c) Come è stata stabilita tale inottemperanza:</w:t>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 Mediante una </w:t>
            </w:r>
            <w:r>
              <w:rPr>
                <w:rFonts w:ascii="Arial" w:hAnsi="Arial" w:cs="Arial"/>
                <w:b/>
                <w:color w:val="000000" w:themeColor="text1"/>
                <w:sz w:val="15"/>
                <w:szCs w:val="15"/>
              </w:rPr>
              <w:t>decisione</w:t>
            </w:r>
            <w:r>
              <w:rPr>
                <w:rFonts w:ascii="Arial" w:hAnsi="Arial" w:cs="Arial"/>
                <w:color w:val="000000" w:themeColor="text1"/>
                <w:sz w:val="15"/>
                <w:szCs w:val="15"/>
              </w:rPr>
              <w:t xml:space="preserve"> giudiziaria o amministrativa:</w:t>
            </w:r>
          </w:p>
          <w:p>
            <w:pPr>
              <w:pStyle w:val="Tiret1"/>
              <w:numPr>
                <w:ilvl w:val="0"/>
                <w:numId w:val="17"/>
              </w:numPr>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Tale decisione è definitiva e vincolante?</w:t>
            </w:r>
          </w:p>
          <w:p>
            <w:pPr>
              <w:pStyle w:val="Tiret1"/>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Indicare la data della sentenza di condanna o della decisione.</w:t>
            </w:r>
          </w:p>
          <w:p>
            <w:pPr>
              <w:pStyle w:val="Tiret1"/>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Nel caso di una sentenza di condanna, </w:t>
            </w:r>
            <w:r>
              <w:rPr>
                <w:rFonts w:ascii="Arial" w:hAnsi="Arial" w:cs="Arial"/>
                <w:b/>
                <w:color w:val="000000" w:themeColor="text1"/>
                <w:sz w:val="15"/>
                <w:szCs w:val="15"/>
              </w:rPr>
              <w:t xml:space="preserve">se stabilita </w:t>
            </w:r>
            <w:r>
              <w:rPr>
                <w:rFonts w:ascii="Arial" w:hAnsi="Arial" w:cs="Arial"/>
                <w:b/>
                <w:color w:val="000000" w:themeColor="text1"/>
                <w:sz w:val="15"/>
                <w:szCs w:val="15"/>
                <w:u w:val="words"/>
              </w:rPr>
              <w:t xml:space="preserve">direttamente </w:t>
            </w:r>
            <w:r>
              <w:rPr>
                <w:rFonts w:ascii="Arial" w:hAnsi="Arial" w:cs="Arial"/>
                <w:b/>
                <w:color w:val="000000" w:themeColor="text1"/>
                <w:sz w:val="15"/>
                <w:szCs w:val="15"/>
              </w:rPr>
              <w:t>nella sentenza di condanna</w:t>
            </w:r>
            <w:r>
              <w:rPr>
                <w:rFonts w:ascii="Arial" w:hAnsi="Arial" w:cs="Arial"/>
                <w:color w:val="000000" w:themeColor="text1"/>
                <w:sz w:val="15"/>
                <w:szCs w:val="15"/>
              </w:rPr>
              <w:t>, la durata del periodo d'esclusione:</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2)   In </w:t>
            </w:r>
            <w:r>
              <w:rPr>
                <w:rFonts w:ascii="Arial" w:hAnsi="Arial" w:cs="Arial"/>
                <w:b/>
                <w:color w:val="000000" w:themeColor="text1"/>
                <w:sz w:val="15"/>
                <w:szCs w:val="15"/>
              </w:rPr>
              <w:t>altro modo</w:t>
            </w:r>
            <w:r>
              <w:rPr>
                <w:rFonts w:ascii="Arial" w:hAnsi="Arial" w:cs="Arial"/>
                <w:color w:val="000000" w:themeColor="text1"/>
                <w:sz w:val="15"/>
                <w:szCs w:val="15"/>
              </w:rPr>
              <w:t>? Specificare:</w:t>
            </w:r>
          </w:p>
          <w:p>
            <w:pPr>
              <w:spacing w:before="0" w:after="0"/>
              <w:rPr>
                <w:rFonts w:ascii="Arial" w:hAnsi="Arial" w:cs="Arial"/>
                <w:color w:val="000000" w:themeColor="text1"/>
                <w:w w:val="0"/>
                <w:sz w:val="15"/>
                <w:szCs w:val="15"/>
              </w:rPr>
            </w:pPr>
          </w:p>
          <w:p>
            <w:pPr>
              <w:spacing w:before="0" w:after="0"/>
              <w:ind w:left="284" w:hanging="284"/>
              <w:rPr>
                <w:rFonts w:ascii="Arial" w:hAnsi="Arial" w:cs="Arial"/>
                <w:color w:val="000000" w:themeColor="text1"/>
                <w:sz w:val="15"/>
                <w:szCs w:val="15"/>
              </w:rPr>
            </w:pPr>
            <w:r>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pPr>
              <w:pStyle w:val="Tiret1"/>
              <w:numPr>
                <w:ilvl w:val="0"/>
                <w:numId w:val="0"/>
              </w:numPr>
              <w:spacing w:before="0" w:after="0"/>
              <w:rPr>
                <w:rFonts w:ascii="Arial" w:hAnsi="Arial" w:cs="Arial"/>
                <w:b/>
                <w:color w:val="000000" w:themeColor="text1"/>
                <w:sz w:val="15"/>
                <w:szCs w:val="15"/>
              </w:rPr>
            </w:pPr>
            <w:r>
              <w:rPr>
                <w:rFonts w:ascii="Arial" w:hAnsi="Arial" w:cs="Arial"/>
                <w:b/>
                <w:color w:val="000000" w:themeColor="text1"/>
                <w:sz w:val="15"/>
                <w:szCs w:val="15"/>
              </w:rPr>
              <w:t>Imposte/tasse</w:t>
            </w:r>
          </w:p>
        </w:tc>
        <w:tc>
          <w:tcPr>
            <w:tcW w:w="2323" w:type="dxa"/>
            <w:shd w:val="clear" w:color="auto" w:fill="auto"/>
          </w:tcPr>
          <w:p>
            <w:pPr>
              <w:spacing w:before="0" w:after="0"/>
              <w:rPr>
                <w:rFonts w:ascii="Arial" w:hAnsi="Arial" w:cs="Arial"/>
                <w:b/>
                <w:color w:val="000000" w:themeColor="text1"/>
                <w:sz w:val="15"/>
                <w:szCs w:val="15"/>
              </w:rPr>
            </w:pPr>
            <w:r>
              <w:rPr>
                <w:rFonts w:ascii="Arial" w:hAnsi="Arial" w:cs="Arial"/>
                <w:b/>
                <w:color w:val="000000" w:themeColor="text1"/>
                <w:sz w:val="15"/>
                <w:szCs w:val="15"/>
              </w:rPr>
              <w:t>Contributi previdenziali</w:t>
            </w:r>
          </w:p>
        </w:tc>
      </w:tr>
      <w:tr>
        <w:trPr>
          <w:trHeight w:val="1977"/>
        </w:trPr>
        <w:tc>
          <w:tcPr>
            <w:tcW w:w="4644" w:type="dxa"/>
            <w:vMerge/>
            <w:shd w:val="clear" w:color="auto" w:fill="auto"/>
          </w:tcPr>
          <w:p>
            <w:pPr>
              <w:spacing w:before="0" w:after="0"/>
              <w:rPr>
                <w:rFonts w:ascii="Arial" w:hAnsi="Arial" w:cs="Arial"/>
                <w:b/>
                <w:color w:val="000000" w:themeColor="text1"/>
                <w:sz w:val="15"/>
                <w:szCs w:val="15"/>
              </w:rPr>
            </w:pPr>
          </w:p>
        </w:tc>
        <w:tc>
          <w:tcPr>
            <w:tcW w:w="2322"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a)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b) [……..……]</w:t>
            </w:r>
          </w:p>
          <w:p>
            <w:pPr>
              <w:spacing w:before="0" w:after="0"/>
              <w:rPr>
                <w:rFonts w:ascii="Arial" w:hAnsi="Arial" w:cs="Arial"/>
                <w:color w:val="000000" w:themeColor="text1"/>
                <w:sz w:val="15"/>
                <w:szCs w:val="15"/>
              </w:rPr>
            </w:pPr>
            <w:r>
              <w:rPr>
                <w:rFonts w:ascii="Arial" w:hAnsi="Arial" w:cs="Arial"/>
                <w:color w:val="000000" w:themeColor="text1"/>
                <w:sz w:val="15"/>
                <w:szCs w:val="15"/>
              </w:rPr>
              <w:br/>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c1) [ ] Sì [ ] No</w:t>
            </w:r>
          </w:p>
          <w:p>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 ] Sì [ ] No</w:t>
            </w:r>
          </w:p>
          <w:p>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pPr>
              <w:pStyle w:val="Tiret0"/>
              <w:numPr>
                <w:ilvl w:val="0"/>
                <w:numId w:val="0"/>
              </w:numPr>
              <w:spacing w:before="0" w:after="0"/>
              <w:rPr>
                <w:rFonts w:ascii="Arial" w:hAnsi="Arial" w:cs="Arial"/>
                <w:color w:val="000000" w:themeColor="text1"/>
                <w:sz w:val="15"/>
                <w:szCs w:val="15"/>
              </w:rPr>
            </w:pPr>
          </w:p>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c2) [………….…]</w:t>
            </w:r>
          </w:p>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d) [ ] Sì [ ] No</w:t>
            </w:r>
          </w:p>
          <w:p>
            <w:pPr>
              <w:spacing w:before="0" w:after="0"/>
              <w:rPr>
                <w:rFonts w:ascii="Arial" w:hAnsi="Arial" w:cs="Arial"/>
                <w:b/>
                <w:color w:val="000000" w:themeColor="text1"/>
                <w:w w:val="0"/>
                <w:sz w:val="15"/>
                <w:szCs w:val="15"/>
              </w:rPr>
            </w:pPr>
          </w:p>
          <w:p>
            <w:pPr>
              <w:spacing w:before="0" w:after="0"/>
              <w:rPr>
                <w:rFonts w:ascii="Arial" w:hAnsi="Arial" w:cs="Arial"/>
                <w:color w:val="000000" w:themeColor="text1"/>
                <w:sz w:val="15"/>
                <w:szCs w:val="15"/>
              </w:rPr>
            </w:pPr>
            <w:r>
              <w:rPr>
                <w:rFonts w:ascii="Arial" w:hAnsi="Arial" w:cs="Arial"/>
                <w:b/>
                <w:color w:val="000000" w:themeColor="text1"/>
                <w:w w:val="0"/>
                <w:sz w:val="15"/>
                <w:szCs w:val="15"/>
              </w:rPr>
              <w:t>In caso affermativo</w:t>
            </w:r>
            <w:r>
              <w:rPr>
                <w:rFonts w:ascii="Arial" w:hAnsi="Arial" w:cs="Arial"/>
                <w:color w:val="000000" w:themeColor="text1"/>
                <w:w w:val="0"/>
                <w:sz w:val="15"/>
                <w:szCs w:val="15"/>
              </w:rPr>
              <w:t xml:space="preserve">, fornire informazioni dettagliate: [……] </w:t>
            </w:r>
          </w:p>
        </w:tc>
        <w:tc>
          <w:tcPr>
            <w:tcW w:w="2323"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a)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b)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c1) [ ] Sì [ ] No</w:t>
            </w:r>
          </w:p>
          <w:p>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xml:space="preserve">      [ ] Sì [ ] No</w:t>
            </w:r>
          </w:p>
          <w:p>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pPr>
              <w:pStyle w:val="Tiret0"/>
              <w:numPr>
                <w:ilvl w:val="0"/>
                <w:numId w:val="0"/>
              </w:numPr>
              <w:spacing w:before="0" w:after="0"/>
              <w:rPr>
                <w:rFonts w:ascii="Arial" w:hAnsi="Arial" w:cs="Arial"/>
                <w:color w:val="000000" w:themeColor="text1"/>
                <w:sz w:val="15"/>
                <w:szCs w:val="15"/>
              </w:rPr>
            </w:pPr>
          </w:p>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c2) [………….…]</w:t>
            </w:r>
          </w:p>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d) [ ] Sì [ ] No</w:t>
            </w:r>
          </w:p>
          <w:p>
            <w:pPr>
              <w:spacing w:before="0" w:after="0"/>
              <w:rPr>
                <w:rFonts w:ascii="Arial" w:hAnsi="Arial" w:cs="Arial"/>
                <w:b/>
                <w:color w:val="000000" w:themeColor="text1"/>
                <w:w w:val="0"/>
                <w:sz w:val="15"/>
                <w:szCs w:val="15"/>
              </w:rPr>
            </w:pPr>
          </w:p>
          <w:p>
            <w:pPr>
              <w:spacing w:before="0" w:after="0"/>
              <w:rPr>
                <w:rFonts w:ascii="Arial" w:hAnsi="Arial" w:cs="Arial"/>
                <w:color w:val="000000" w:themeColor="text1"/>
                <w:sz w:val="15"/>
                <w:szCs w:val="15"/>
              </w:rPr>
            </w:pPr>
            <w:r>
              <w:rPr>
                <w:rFonts w:ascii="Arial" w:hAnsi="Arial" w:cs="Arial"/>
                <w:b/>
                <w:color w:val="000000" w:themeColor="text1"/>
                <w:w w:val="0"/>
                <w:sz w:val="15"/>
                <w:szCs w:val="15"/>
              </w:rPr>
              <w:t>In caso affermativo</w:t>
            </w:r>
            <w:r>
              <w:rPr>
                <w:rFonts w:ascii="Arial" w:hAnsi="Arial" w:cs="Arial"/>
                <w:color w:val="000000" w:themeColor="text1"/>
                <w:w w:val="0"/>
                <w:sz w:val="15"/>
                <w:szCs w:val="15"/>
              </w:rPr>
              <w:t>, fornire informazioni dettagliate: [……]</w:t>
            </w:r>
          </w:p>
        </w:tc>
      </w:tr>
      <w:t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r>
              <w:rPr>
                <w:rStyle w:val="Rimandonotaapidipagina"/>
                <w:rFonts w:ascii="Arial" w:hAnsi="Arial" w:cs="Arial"/>
                <w:color w:val="000000" w:themeColor="text1"/>
                <w:sz w:val="15"/>
                <w:szCs w:val="15"/>
              </w:rPr>
              <w:footnoteReference w:id="22"/>
            </w:r>
            <w:r>
              <w:rPr>
                <w:rFonts w:ascii="Arial" w:hAnsi="Arial" w:cs="Arial"/>
                <w:color w:val="000000" w:themeColor="text1"/>
                <w:sz w:val="15"/>
                <w:szCs w:val="15"/>
              </w:rPr>
              <w:t xml:space="preserve">): </w:t>
            </w:r>
          </w:p>
          <w:p>
            <w:pPr>
              <w:rPr>
                <w:rFonts w:ascii="Arial" w:hAnsi="Arial" w:cs="Arial"/>
                <w:color w:val="000000" w:themeColor="text1"/>
                <w:sz w:val="15"/>
                <w:szCs w:val="15"/>
              </w:rPr>
            </w:pPr>
            <w:r>
              <w:rPr>
                <w:rFonts w:ascii="Arial" w:hAnsi="Arial" w:cs="Arial"/>
                <w:color w:val="000000" w:themeColor="text1"/>
                <w:sz w:val="15"/>
                <w:szCs w:val="15"/>
              </w:rPr>
              <w:t>[……………][……………][…………..…]</w:t>
            </w:r>
          </w:p>
        </w:tc>
      </w:tr>
    </w:tbl>
    <w:p>
      <w:pPr>
        <w:pStyle w:val="SectionTitle"/>
        <w:jc w:val="both"/>
        <w:rPr>
          <w:rFonts w:ascii="Arial" w:hAnsi="Arial" w:cs="Arial"/>
          <w:b w:val="0"/>
          <w:caps/>
          <w:smallCaps w:val="0"/>
          <w:color w:val="000000" w:themeColor="text1"/>
          <w:sz w:val="15"/>
          <w:szCs w:val="15"/>
        </w:rPr>
      </w:pPr>
    </w:p>
    <w:p>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C: motivi legati a insolvenza, conflitto di interessi o illeciti professionali (</w:t>
      </w:r>
      <w:r>
        <w:rPr>
          <w:rStyle w:val="Rimandonotaapidipagina"/>
          <w:rFonts w:ascii="Arial" w:hAnsi="Arial" w:cs="Arial"/>
          <w:b w:val="0"/>
          <w:caps/>
          <w:smallCaps w:val="0"/>
          <w:color w:val="000000" w:themeColor="text1"/>
          <w:sz w:val="15"/>
          <w:szCs w:val="15"/>
        </w:rPr>
        <w:footnoteReference w:id="23"/>
      </w:r>
      <w:r>
        <w:rPr>
          <w:rFonts w:ascii="Arial" w:hAnsi="Arial" w:cs="Arial"/>
          <w:b w:val="0"/>
          <w:caps/>
          <w:smallCaps w:val="0"/>
          <w:color w:val="000000" w:themeColor="text1"/>
          <w:sz w:val="15"/>
          <w:szCs w:val="15"/>
        </w:rPr>
        <w:t>)</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rPr>
          <w:trHeight w:val="406"/>
        </w:trPr>
        <w:tc>
          <w:tcPr>
            <w:tcW w:w="4644" w:type="dxa"/>
            <w:vMerge w:val="restart"/>
            <w:shd w:val="clear" w:color="auto" w:fill="auto"/>
          </w:tcPr>
          <w:p>
            <w:pPr>
              <w:rPr>
                <w:rFonts w:ascii="Arial" w:hAnsi="Arial" w:cs="Arial"/>
                <w:b/>
                <w:color w:val="000000" w:themeColor="text1"/>
                <w:sz w:val="15"/>
                <w:szCs w:val="15"/>
              </w:rPr>
            </w:pPr>
            <w:r>
              <w:rPr>
                <w:rFonts w:ascii="Arial" w:hAnsi="Arial" w:cs="Arial"/>
                <w:color w:val="000000" w:themeColor="text1"/>
                <w:sz w:val="15"/>
                <w:szCs w:val="15"/>
              </w:rPr>
              <w:t xml:space="preserve">L'operatore economico ha violato, </w:t>
            </w:r>
            <w:r>
              <w:rPr>
                <w:rFonts w:ascii="Arial" w:hAnsi="Arial" w:cs="Arial"/>
                <w:b/>
                <w:color w:val="000000" w:themeColor="text1"/>
                <w:sz w:val="15"/>
                <w:szCs w:val="15"/>
              </w:rPr>
              <w:t>per quanto di sua conoscenza</w:t>
            </w:r>
            <w:r>
              <w:rPr>
                <w:rFonts w:ascii="Arial" w:hAnsi="Arial" w:cs="Arial"/>
                <w:color w:val="000000" w:themeColor="text1"/>
                <w:sz w:val="15"/>
                <w:szCs w:val="15"/>
              </w:rPr>
              <w:t xml:space="preserve">, </w:t>
            </w:r>
            <w:r>
              <w:rPr>
                <w:rFonts w:ascii="Arial" w:hAnsi="Arial" w:cs="Arial"/>
                <w:b/>
                <w:color w:val="000000" w:themeColor="text1"/>
                <w:sz w:val="15"/>
                <w:szCs w:val="15"/>
              </w:rPr>
              <w:t>obblighi</w:t>
            </w:r>
            <w:r>
              <w:rPr>
                <w:rFonts w:ascii="Arial" w:hAnsi="Arial" w:cs="Arial"/>
                <w:color w:val="000000" w:themeColor="text1"/>
                <w:sz w:val="15"/>
                <w:szCs w:val="15"/>
              </w:rPr>
              <w:t xml:space="preserve"> applicabili in materia di salute e sicurezza sul lavoro,</w:t>
            </w:r>
            <w:r>
              <w:rPr>
                <w:rFonts w:ascii="Arial" w:hAnsi="Arial" w:cs="Arial"/>
                <w:b/>
                <w:color w:val="000000" w:themeColor="text1"/>
                <w:sz w:val="15"/>
                <w:szCs w:val="15"/>
              </w:rPr>
              <w:t xml:space="preserve"> di diritto ambientale, sociale e del lavoro,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4"/>
            </w:r>
            <w:r>
              <w:rPr>
                <w:rFonts w:ascii="Arial" w:hAnsi="Arial" w:cs="Arial"/>
                <w:color w:val="000000" w:themeColor="text1"/>
                <w:sz w:val="15"/>
                <w:szCs w:val="15"/>
              </w:rPr>
              <w:t xml:space="preserve">) di cui all’articolo 80, comma 5, lett. </w:t>
            </w:r>
            <w:r>
              <w:rPr>
                <w:rFonts w:ascii="Arial" w:hAnsi="Arial" w:cs="Arial"/>
                <w:i/>
                <w:color w:val="000000" w:themeColor="text1"/>
                <w:sz w:val="15"/>
                <w:szCs w:val="15"/>
              </w:rPr>
              <w:t>a)</w:t>
            </w:r>
            <w:r>
              <w:rPr>
                <w:rFonts w:ascii="Arial" w:hAnsi="Arial" w:cs="Arial"/>
                <w:color w:val="000000" w:themeColor="text1"/>
                <w:sz w:val="15"/>
                <w:szCs w:val="15"/>
              </w:rPr>
              <w:t>, del Codice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pPr>
              <w:spacing w:before="0" w:after="0"/>
              <w:rPr>
                <w:rFonts w:ascii="Arial" w:hAnsi="Arial" w:cs="Arial"/>
                <w:color w:val="000000" w:themeColor="text1"/>
                <w:sz w:val="15"/>
                <w:szCs w:val="15"/>
              </w:rPr>
            </w:pPr>
            <w:r>
              <w:rPr>
                <w:rFonts w:ascii="Arial" w:hAnsi="Arial" w:cs="Arial"/>
                <w:color w:val="000000" w:themeColor="text1"/>
                <w:sz w:val="15"/>
                <w:szCs w:val="15"/>
              </w:rPr>
              <w:t>o “Self-Cleaning, cfr. articolo 80, comma 7)?</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1) L’operatore economico:</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ha risarcito interamente il danno?</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si è impegnato formalmente a risarcire il danno?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l’operatore economico ha adottato misure di carattere tecnico o organizzativo e relativi al personale idonei a prevenire ulteriori illeciti o reati ?</w:t>
            </w:r>
          </w:p>
          <w:p>
            <w:pPr>
              <w:spacing w:before="0" w:after="0"/>
              <w:rPr>
                <w:rFonts w:ascii="Arial" w:hAnsi="Arial" w:cs="Arial"/>
                <w:color w:val="000000" w:themeColor="text1"/>
                <w:sz w:val="15"/>
                <w:szCs w:val="15"/>
              </w:rPr>
            </w:pPr>
          </w:p>
          <w:p>
            <w:pPr>
              <w:spacing w:after="0"/>
              <w:rPr>
                <w:rFonts w:ascii="Arial" w:hAnsi="Arial" w:cs="Arial"/>
                <w:color w:val="000000" w:themeColor="text1"/>
                <w:sz w:val="15"/>
                <w:szCs w:val="15"/>
              </w:rPr>
            </w:pP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lastRenderedPageBreak/>
              <w:t>[ ] Sì [ ] No</w:t>
            </w:r>
          </w:p>
        </w:tc>
      </w:tr>
      <w:tr>
        <w:trPr>
          <w:trHeight w:val="405"/>
        </w:trPr>
        <w:tc>
          <w:tcPr>
            <w:tcW w:w="4644" w:type="dxa"/>
            <w:vMerge/>
            <w:shd w:val="clear" w:color="auto" w:fill="auto"/>
          </w:tcPr>
          <w:p>
            <w:pPr>
              <w:rPr>
                <w:rFonts w:ascii="Arial" w:hAnsi="Arial" w:cs="Arial"/>
                <w:color w:val="000000" w:themeColor="text1"/>
                <w:sz w:val="15"/>
                <w:szCs w:val="15"/>
              </w:rPr>
            </w:pPr>
          </w:p>
        </w:tc>
        <w:tc>
          <w:tcPr>
            <w:tcW w:w="4645"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b/>
                <w:color w:val="000000" w:themeColor="text1"/>
                <w:sz w:val="15"/>
                <w:szCs w:val="15"/>
              </w:rPr>
            </w:pPr>
          </w:p>
          <w:p>
            <w:pPr>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i/>
                <w:color w:val="000000" w:themeColor="text1"/>
                <w:sz w:val="15"/>
                <w:szCs w:val="15"/>
              </w:rPr>
            </w:pPr>
            <w:r>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p>
          <w:p>
            <w:pPr>
              <w:rPr>
                <w:rFonts w:ascii="Arial" w:hAnsi="Arial" w:cs="Arial"/>
                <w:color w:val="000000" w:themeColor="text1"/>
                <w:sz w:val="15"/>
                <w:szCs w:val="15"/>
              </w:rPr>
            </w:pPr>
          </w:p>
        </w:tc>
      </w:tr>
      <w:tr>
        <w:tc>
          <w:tcPr>
            <w:tcW w:w="4644" w:type="dxa"/>
            <w:shd w:val="clear" w:color="auto" w:fill="auto"/>
          </w:tcPr>
          <w:p>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Pr>
                <w:rFonts w:ascii="Arial" w:hAnsi="Arial" w:cs="Arial"/>
                <w:i/>
                <w:color w:val="000000" w:themeColor="text1"/>
                <w:sz w:val="15"/>
                <w:szCs w:val="15"/>
              </w:rPr>
              <w:t>b</w:t>
            </w:r>
            <w:r>
              <w:rPr>
                <w:rFonts w:ascii="Arial" w:hAnsi="Arial" w:cs="Arial"/>
                <w:color w:val="000000" w:themeColor="text1"/>
                <w:sz w:val="15"/>
                <w:szCs w:val="15"/>
              </w:rPr>
              <w:t>), del Codice:</w:t>
            </w:r>
          </w:p>
          <w:p>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br/>
            </w:r>
          </w:p>
          <w:p>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fallimento</w:t>
            </w:r>
          </w:p>
          <w:p>
            <w:pPr>
              <w:pStyle w:val="NormalLeft"/>
              <w:spacing w:before="0" w:after="0"/>
              <w:jc w:val="both"/>
              <w:rPr>
                <w:rFonts w:ascii="Arial" w:hAnsi="Arial" w:cs="Arial"/>
                <w:b/>
                <w:color w:val="000000" w:themeColor="text1"/>
                <w:sz w:val="15"/>
                <w:szCs w:val="15"/>
              </w:rPr>
            </w:pPr>
          </w:p>
          <w:p>
            <w:pPr>
              <w:pStyle w:val="NormalLeft"/>
              <w:spacing w:before="0" w:after="0"/>
              <w:ind w:firstLine="426"/>
              <w:jc w:val="both"/>
              <w:rPr>
                <w:rFonts w:ascii="Arial" w:hAnsi="Arial" w:cs="Arial"/>
                <w:color w:val="000000" w:themeColor="text1"/>
                <w:sz w:val="15"/>
                <w:szCs w:val="15"/>
              </w:rPr>
            </w:pPr>
            <w:r>
              <w:rPr>
                <w:rFonts w:ascii="Arial" w:hAnsi="Arial" w:cs="Arial"/>
                <w:color w:val="000000" w:themeColor="text1"/>
                <w:sz w:val="15"/>
                <w:szCs w:val="15"/>
              </w:rPr>
              <w:t xml:space="preserve">In caso affermativo: </w:t>
            </w:r>
          </w:p>
          <w:p>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themeColor="text1"/>
                <w:sz w:val="15"/>
                <w:szCs w:val="15"/>
              </w:rPr>
              <w:t>a)</w:t>
            </w:r>
            <w:r>
              <w:rPr>
                <w:rFonts w:ascii="Arial" w:hAnsi="Arial" w:cs="Arial"/>
                <w:color w:val="000000" w:themeColor="text1"/>
                <w:sz w:val="15"/>
                <w:szCs w:val="15"/>
              </w:rPr>
              <w:t xml:space="preserve"> del Codice) ?</w:t>
            </w:r>
          </w:p>
          <w:p>
            <w:pPr>
              <w:pStyle w:val="NormalLeft"/>
              <w:spacing w:before="0" w:after="0"/>
              <w:ind w:left="720" w:hanging="294"/>
              <w:jc w:val="both"/>
              <w:rPr>
                <w:rFonts w:ascii="Arial" w:hAnsi="Arial" w:cs="Arial"/>
                <w:color w:val="000000" w:themeColor="text1"/>
                <w:sz w:val="15"/>
                <w:szCs w:val="15"/>
              </w:rPr>
            </w:pPr>
          </w:p>
          <w:p>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la partecipazione alla procedura di affidamento è stata subordinata ai sensi dell’art. 110, comma 5, all’avvalimento di altro operatore economico?</w:t>
            </w:r>
          </w:p>
          <w:p>
            <w:pPr>
              <w:pStyle w:val="NormalLeft"/>
              <w:spacing w:before="0" w:after="0"/>
              <w:jc w:val="both"/>
              <w:rPr>
                <w:rFonts w:ascii="Arial" w:hAnsi="Arial" w:cs="Arial"/>
                <w:color w:val="000000" w:themeColor="text1"/>
                <w:sz w:val="15"/>
                <w:szCs w:val="15"/>
              </w:rPr>
            </w:pPr>
          </w:p>
          <w:p>
            <w:pPr>
              <w:pStyle w:val="NormalLeft"/>
              <w:spacing w:before="0" w:after="0"/>
              <w:jc w:val="both"/>
              <w:rPr>
                <w:rFonts w:ascii="Arial" w:hAnsi="Arial" w:cs="Arial"/>
                <w:color w:val="000000" w:themeColor="text1"/>
                <w:sz w:val="15"/>
                <w:szCs w:val="15"/>
              </w:rPr>
            </w:pPr>
          </w:p>
          <w:p>
            <w:pPr>
              <w:pStyle w:val="NormalLeft"/>
              <w:spacing w:before="0" w:after="0"/>
              <w:jc w:val="both"/>
              <w:rPr>
                <w:rFonts w:ascii="Arial" w:hAnsi="Arial" w:cs="Arial"/>
                <w:color w:val="000000" w:themeColor="text1"/>
                <w:sz w:val="15"/>
                <w:szCs w:val="15"/>
              </w:rPr>
            </w:pPr>
          </w:p>
          <w:p>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liquidazione coatta</w:t>
            </w:r>
          </w:p>
          <w:p>
            <w:pPr>
              <w:pStyle w:val="NormalLeft"/>
              <w:spacing w:before="0" w:after="0"/>
              <w:ind w:left="720"/>
              <w:jc w:val="both"/>
              <w:rPr>
                <w:rFonts w:ascii="Arial" w:hAnsi="Arial" w:cs="Arial"/>
                <w:b/>
                <w:color w:val="000000" w:themeColor="text1"/>
                <w:sz w:val="15"/>
                <w:szCs w:val="15"/>
                <w:u w:val="single"/>
              </w:rPr>
            </w:pPr>
          </w:p>
          <w:p>
            <w:pPr>
              <w:pStyle w:val="NormalLeft"/>
              <w:spacing w:before="0" w:after="0"/>
              <w:ind w:left="720"/>
              <w:jc w:val="both"/>
              <w:rPr>
                <w:rFonts w:ascii="Arial" w:hAnsi="Arial" w:cs="Arial"/>
                <w:b/>
                <w:color w:val="000000" w:themeColor="text1"/>
                <w:sz w:val="15"/>
                <w:szCs w:val="15"/>
                <w:u w:val="single"/>
              </w:rPr>
            </w:pPr>
          </w:p>
          <w:p>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concordato preventivo</w:t>
            </w:r>
          </w:p>
          <w:p>
            <w:pPr>
              <w:pStyle w:val="NormalLeft"/>
              <w:spacing w:before="0" w:after="0"/>
              <w:ind w:left="720"/>
              <w:jc w:val="both"/>
              <w:rPr>
                <w:rFonts w:ascii="Arial" w:hAnsi="Arial" w:cs="Arial"/>
                <w:b/>
                <w:color w:val="000000" w:themeColor="text1"/>
                <w:sz w:val="15"/>
                <w:szCs w:val="15"/>
                <w:u w:val="single"/>
              </w:rPr>
            </w:pPr>
          </w:p>
          <w:p>
            <w:pPr>
              <w:pStyle w:val="NormalLeft"/>
              <w:spacing w:before="0" w:after="0"/>
              <w:ind w:left="720"/>
              <w:jc w:val="both"/>
              <w:rPr>
                <w:rFonts w:ascii="Arial" w:hAnsi="Arial" w:cs="Arial"/>
                <w:b/>
                <w:color w:val="000000" w:themeColor="text1"/>
                <w:sz w:val="15"/>
                <w:szCs w:val="15"/>
                <w:u w:val="single"/>
              </w:rPr>
            </w:pPr>
          </w:p>
          <w:p>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 xml:space="preserve">è ammesso a concordato con continuità aziendale </w:t>
            </w:r>
          </w:p>
          <w:p>
            <w:pPr>
              <w:pStyle w:val="NormalLeft"/>
              <w:spacing w:before="0" w:after="0"/>
              <w:jc w:val="both"/>
              <w:rPr>
                <w:rFonts w:ascii="Arial" w:hAnsi="Arial" w:cs="Arial"/>
                <w:color w:val="000000" w:themeColor="text1"/>
                <w:sz w:val="15"/>
                <w:szCs w:val="15"/>
              </w:rPr>
            </w:pPr>
          </w:p>
          <w:p>
            <w:pPr>
              <w:pStyle w:val="NormalLeft"/>
              <w:spacing w:before="0" w:after="0"/>
              <w:ind w:firstLine="426"/>
              <w:jc w:val="both"/>
              <w:rPr>
                <w:rFonts w:ascii="Arial" w:hAnsi="Arial" w:cs="Arial"/>
                <w:color w:val="000000" w:themeColor="text1"/>
                <w:sz w:val="15"/>
                <w:szCs w:val="15"/>
              </w:rPr>
            </w:pPr>
            <w:r>
              <w:rPr>
                <w:rFonts w:ascii="Arial" w:hAnsi="Arial" w:cs="Arial"/>
                <w:color w:val="000000" w:themeColor="text1"/>
                <w:sz w:val="15"/>
                <w:szCs w:val="15"/>
              </w:rPr>
              <w:t xml:space="preserve">In caso di risposta affermativa alla </w:t>
            </w:r>
            <w:r>
              <w:rPr>
                <w:rFonts w:ascii="Arial" w:hAnsi="Arial" w:cs="Arial"/>
                <w:b/>
                <w:color w:val="000000" w:themeColor="text1"/>
                <w:sz w:val="15"/>
                <w:szCs w:val="15"/>
                <w:u w:val="single"/>
              </w:rPr>
              <w:t>lettera d</w:t>
            </w:r>
            <w:r>
              <w:rPr>
                <w:rFonts w:ascii="Arial" w:hAnsi="Arial" w:cs="Arial"/>
                <w:b/>
                <w:color w:val="000000" w:themeColor="text1"/>
                <w:sz w:val="15"/>
                <w:szCs w:val="15"/>
              </w:rPr>
              <w:t>):</w:t>
            </w:r>
          </w:p>
          <w:p>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è stato autorizzato dal giudice delegato (articolo 110, comma 3, lett. </w:t>
            </w:r>
            <w:r>
              <w:rPr>
                <w:rFonts w:ascii="Arial" w:hAnsi="Arial" w:cs="Arial"/>
                <w:i/>
                <w:color w:val="000000" w:themeColor="text1"/>
                <w:sz w:val="15"/>
                <w:szCs w:val="15"/>
              </w:rPr>
              <w:t>a</w:t>
            </w:r>
            <w:r>
              <w:rPr>
                <w:rFonts w:ascii="Arial" w:hAnsi="Arial" w:cs="Arial"/>
                <w:color w:val="000000" w:themeColor="text1"/>
                <w:sz w:val="15"/>
                <w:szCs w:val="15"/>
              </w:rPr>
              <w:t xml:space="preserve">) del Codice? </w:t>
            </w:r>
          </w:p>
          <w:p>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pPr>
              <w:pStyle w:val="NormalLeft"/>
              <w:spacing w:before="0" w:after="0"/>
              <w:jc w:val="both"/>
              <w:rPr>
                <w:rFonts w:ascii="Arial" w:hAnsi="Arial" w:cs="Arial"/>
                <w:strike/>
                <w:color w:val="000000" w:themeColor="text1"/>
                <w:sz w:val="15"/>
                <w:szCs w:val="15"/>
              </w:rPr>
            </w:pPr>
          </w:p>
        </w:tc>
        <w:tc>
          <w:tcPr>
            <w:tcW w:w="4645"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b/>
                <w:color w:val="000000" w:themeColor="text1"/>
                <w:sz w:val="15"/>
                <w:szCs w:val="15"/>
              </w:rPr>
            </w:pPr>
            <w:r>
              <w:rPr>
                <w:rFonts w:ascii="Arial" w:hAnsi="Arial" w:cs="Arial"/>
                <w:color w:val="000000" w:themeColor="text1"/>
                <w:sz w:val="15"/>
                <w:szCs w:val="15"/>
              </w:rPr>
              <w:br/>
            </w:r>
            <w:r>
              <w:rPr>
                <w:rFonts w:ascii="Arial" w:hAnsi="Arial" w:cs="Arial"/>
                <w:b/>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gli estremi dei provvedimenti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l’impresa ausiliaria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r>
              <w:rPr>
                <w:rFonts w:ascii="Arial" w:hAnsi="Arial" w:cs="Arial"/>
                <w:b/>
                <w:color w:val="000000" w:themeColor="text1"/>
                <w:sz w:val="15"/>
                <w:szCs w:val="15"/>
              </w:rPr>
              <w:t xml:space="preserve">[ ] Sì [ ] No </w:t>
            </w: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r>
              <w:rPr>
                <w:rFonts w:ascii="Arial" w:hAnsi="Arial" w:cs="Arial"/>
                <w:b/>
                <w:color w:val="000000" w:themeColor="text1"/>
                <w:sz w:val="15"/>
                <w:szCs w:val="15"/>
              </w:rPr>
              <w:t xml:space="preserve">[ ] Sì [ ] No </w:t>
            </w: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p>
          <w:p>
            <w:pPr>
              <w:spacing w:before="0" w:after="0"/>
              <w:rPr>
                <w:rFonts w:ascii="Arial" w:hAnsi="Arial" w:cs="Arial"/>
                <w:b/>
                <w:color w:val="000000" w:themeColor="text1"/>
                <w:sz w:val="15"/>
                <w:szCs w:val="15"/>
              </w:rPr>
            </w:pPr>
            <w:r>
              <w:rPr>
                <w:rFonts w:ascii="Arial" w:hAnsi="Arial" w:cs="Arial"/>
                <w:b/>
                <w:color w:val="000000" w:themeColor="text1"/>
                <w:sz w:val="15"/>
                <w:szCs w:val="15"/>
              </w:rPr>
              <w:t xml:space="preserve">[ ] Sì [ ] No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l’impresa ausiliaria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rPr>
          <w:trHeight w:val="303"/>
        </w:trP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xml:space="preserve">L'operatore economico si è reso colpevole di </w:t>
            </w:r>
            <w:r>
              <w:rPr>
                <w:rFonts w:ascii="Arial" w:hAnsi="Arial" w:cs="Arial"/>
                <w:b/>
                <w:color w:val="000000" w:themeColor="text1"/>
                <w:sz w:val="15"/>
                <w:szCs w:val="15"/>
              </w:rPr>
              <w:t>gravi illeciti professionali</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5"/>
            </w:r>
            <w:r>
              <w:rPr>
                <w:rFonts w:ascii="Arial" w:hAnsi="Arial" w:cs="Arial"/>
                <w:color w:val="000000" w:themeColor="text1"/>
                <w:sz w:val="15"/>
                <w:szCs w:val="15"/>
              </w:rPr>
              <w:t xml:space="preserve">) di cui all’art. 80 comma 5 lett. </w:t>
            </w:r>
            <w:r>
              <w:rPr>
                <w:rFonts w:ascii="Arial" w:hAnsi="Arial" w:cs="Arial"/>
                <w:i/>
                <w:color w:val="000000" w:themeColor="text1"/>
                <w:sz w:val="15"/>
                <w:szCs w:val="15"/>
              </w:rPr>
              <w:t>c)</w:t>
            </w:r>
            <w:r>
              <w:rPr>
                <w:rFonts w:ascii="Arial" w:hAnsi="Arial" w:cs="Arial"/>
                <w:color w:val="000000" w:themeColor="text1"/>
                <w:sz w:val="15"/>
                <w:szCs w:val="15"/>
              </w:rPr>
              <w:t xml:space="preserve"> del Codice? </w:t>
            </w:r>
            <w:r>
              <w:rPr>
                <w:rFonts w:ascii="Arial" w:hAnsi="Arial" w:cs="Arial"/>
                <w:color w:val="000000" w:themeColor="text1"/>
                <w:sz w:val="15"/>
                <w:szCs w:val="15"/>
              </w:rPr>
              <w:br/>
            </w:r>
          </w:p>
          <w:p>
            <w:pPr>
              <w:rPr>
                <w:rFonts w:ascii="Arial" w:hAnsi="Arial" w:cs="Arial"/>
                <w:color w:val="000000" w:themeColor="text1"/>
                <w:sz w:val="15"/>
                <w:szCs w:val="15"/>
              </w:rPr>
            </w:pPr>
            <w:r>
              <w:rPr>
                <w:rFonts w:ascii="Arial" w:hAnsi="Arial" w:cs="Arial"/>
                <w:b/>
                <w:color w:val="000000" w:themeColor="text1"/>
                <w:sz w:val="15"/>
                <w:szCs w:val="15"/>
              </w:rPr>
              <w:t xml:space="preserve">In caso affermativo, </w:t>
            </w:r>
            <w:r>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pPr>
              <w:rPr>
                <w:rFonts w:ascii="Arial" w:hAnsi="Arial" w:cs="Arial"/>
                <w:b/>
                <w:color w:val="000000" w:themeColor="text1"/>
                <w:sz w:val="15"/>
                <w:szCs w:val="15"/>
              </w:rPr>
            </w:pPr>
            <w:r>
              <w:rPr>
                <w:rFonts w:ascii="Arial" w:hAnsi="Arial" w:cs="Arial"/>
                <w:color w:val="000000" w:themeColor="text1"/>
                <w:sz w:val="15"/>
                <w:szCs w:val="15"/>
              </w:rPr>
              <w:t xml:space="preserve">[ ] Sì [ ] No </w:t>
            </w:r>
          </w:p>
          <w:p>
            <w:pPr>
              <w:rPr>
                <w:rFonts w:ascii="Arial" w:hAnsi="Arial" w:cs="Arial"/>
                <w:color w:val="000000" w:themeColor="text1"/>
                <w:sz w:val="15"/>
                <w:szCs w:val="15"/>
              </w:rPr>
            </w:pPr>
          </w:p>
          <w:p>
            <w:pPr>
              <w:rPr>
                <w:rFonts w:ascii="Arial" w:hAnsi="Arial" w:cs="Arial"/>
                <w:color w:val="000000" w:themeColor="text1"/>
                <w:sz w:val="15"/>
                <w:szCs w:val="15"/>
              </w:rPr>
            </w:pPr>
            <w:r>
              <w:rPr>
                <w:rFonts w:ascii="Arial" w:hAnsi="Arial" w:cs="Arial"/>
                <w:color w:val="000000" w:themeColor="text1"/>
                <w:sz w:val="15"/>
                <w:szCs w:val="15"/>
              </w:rPr>
              <w:t xml:space="preserve">[………………] </w:t>
            </w:r>
          </w:p>
        </w:tc>
      </w:tr>
      <w:tr>
        <w:trPr>
          <w:trHeight w:val="303"/>
        </w:trP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l'operatore economico ha adottato misure di autodisciplina? </w:t>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1) L’operatore economico:</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ha risarcito interamente il danno?</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si è impegnato formalmente a risarcire il danno?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l’operatore economico ha adottato misure di carattere tecnico o organizzativo e relativi al personale idonei a prevenire ulteriori illeciti o reati ?</w:t>
            </w:r>
          </w:p>
          <w:p>
            <w:pPr>
              <w:rPr>
                <w:rFonts w:ascii="Arial" w:hAnsi="Arial" w:cs="Arial"/>
                <w:b/>
                <w:color w:val="000000" w:themeColor="text1"/>
                <w:sz w:val="15"/>
                <w:szCs w:val="15"/>
              </w:rPr>
            </w:pPr>
          </w:p>
          <w:p>
            <w:pPr>
              <w:spacing w:after="0"/>
              <w:rPr>
                <w:rFonts w:ascii="Arial" w:hAnsi="Arial" w:cs="Arial"/>
                <w:color w:val="000000" w:themeColor="text1"/>
                <w:sz w:val="15"/>
                <w:szCs w:val="15"/>
              </w:rPr>
            </w:pP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 Sì [ ] No</w:t>
            </w:r>
          </w:p>
          <w:p>
            <w:pPr>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i/>
                <w:color w:val="000000" w:themeColor="text1"/>
                <w:sz w:val="15"/>
                <w:szCs w:val="15"/>
              </w:rPr>
            </w:pPr>
            <w:r>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pPr>
              <w:spacing w:before="0" w:after="0"/>
              <w:rPr>
                <w:rFonts w:ascii="Arial" w:hAnsi="Arial" w:cs="Arial"/>
                <w:strike/>
                <w:color w:val="000000" w:themeColor="text1"/>
                <w:sz w:val="15"/>
                <w:szCs w:val="15"/>
              </w:rPr>
            </w:pPr>
            <w:r>
              <w:rPr>
                <w:rFonts w:ascii="Arial" w:hAnsi="Arial" w:cs="Arial"/>
                <w:color w:val="000000" w:themeColor="text1"/>
                <w:sz w:val="15"/>
                <w:szCs w:val="15"/>
              </w:rPr>
              <w:t xml:space="preserve">[……..…][…….…][……..…][……..…]  </w:t>
            </w:r>
          </w:p>
          <w:p>
            <w:pPr>
              <w:spacing w:before="0" w:after="0"/>
              <w:rPr>
                <w:rFonts w:ascii="Arial" w:hAnsi="Arial" w:cs="Arial"/>
                <w:color w:val="000000" w:themeColor="text1"/>
                <w:sz w:val="15"/>
                <w:szCs w:val="15"/>
              </w:rPr>
            </w:pPr>
          </w:p>
        </w:tc>
      </w:tr>
      <w:tr>
        <w:trPr>
          <w:trHeight w:val="1316"/>
        </w:trPr>
        <w:tc>
          <w:tcPr>
            <w:tcW w:w="4644" w:type="dxa"/>
            <w:shd w:val="clear" w:color="auto" w:fill="auto"/>
          </w:tcPr>
          <w:p>
            <w:pPr>
              <w:pStyle w:val="NormalLeft"/>
              <w:spacing w:before="0" w:after="0"/>
              <w:jc w:val="both"/>
              <w:rPr>
                <w:rStyle w:val="NormalBoldChar"/>
                <w:rFonts w:ascii="Arial" w:eastAsia="Calibri" w:hAnsi="Arial" w:cs="Arial"/>
                <w:color w:val="000000" w:themeColor="text1"/>
                <w:w w:val="0"/>
                <w:sz w:val="15"/>
                <w:szCs w:val="15"/>
              </w:rPr>
            </w:pPr>
          </w:p>
          <w:p>
            <w:pPr>
              <w:pStyle w:val="NormalLeft"/>
              <w:spacing w:before="0" w:after="0"/>
              <w:jc w:val="both"/>
              <w:rPr>
                <w:rFonts w:ascii="Arial" w:hAnsi="Arial" w:cs="Arial"/>
                <w:b/>
                <w:color w:val="000000" w:themeColor="text1"/>
                <w:sz w:val="15"/>
                <w:szCs w:val="15"/>
              </w:rPr>
            </w:pPr>
            <w:r>
              <w:rPr>
                <w:rStyle w:val="NormalBoldChar"/>
                <w:rFonts w:ascii="Arial" w:eastAsia="Calibri" w:hAnsi="Arial" w:cs="Arial"/>
                <w:color w:val="000000" w:themeColor="text1"/>
                <w:w w:val="0"/>
                <w:sz w:val="15"/>
                <w:szCs w:val="15"/>
              </w:rPr>
              <w:t xml:space="preserve">L'operatore economico è a conoscenza di qualsiasi </w:t>
            </w:r>
            <w:r>
              <w:rPr>
                <w:rFonts w:ascii="Arial" w:hAnsi="Arial" w:cs="Arial"/>
                <w:b/>
                <w:color w:val="000000" w:themeColor="text1"/>
                <w:sz w:val="15"/>
                <w:szCs w:val="15"/>
              </w:rPr>
              <w:t>conflitto di interessi(</w:t>
            </w:r>
            <w:r>
              <w:rPr>
                <w:rStyle w:val="Rimandonotaapidipagina"/>
                <w:rFonts w:ascii="Arial" w:hAnsi="Arial" w:cs="Arial"/>
                <w:b/>
                <w:color w:val="000000" w:themeColor="text1"/>
                <w:sz w:val="15"/>
                <w:szCs w:val="15"/>
              </w:rPr>
              <w:footnoteReference w:id="26"/>
            </w:r>
            <w:r>
              <w:rPr>
                <w:rFonts w:ascii="Arial" w:hAnsi="Arial" w:cs="Arial"/>
                <w:b/>
                <w:color w:val="000000" w:themeColor="text1"/>
                <w:sz w:val="15"/>
                <w:szCs w:val="15"/>
              </w:rPr>
              <w:t>)</w:t>
            </w:r>
            <w:r>
              <w:rPr>
                <w:rFonts w:ascii="Arial" w:hAnsi="Arial" w:cs="Arial"/>
                <w:color w:val="000000" w:themeColor="text1"/>
                <w:sz w:val="15"/>
                <w:szCs w:val="15"/>
              </w:rPr>
              <w:t xml:space="preserve"> legato alla sua partecipazione alla procedura di appalto (articolo 80, comma 5, lett. </w:t>
            </w:r>
            <w:r>
              <w:rPr>
                <w:rFonts w:ascii="Arial" w:hAnsi="Arial" w:cs="Arial"/>
                <w:i/>
                <w:color w:val="000000" w:themeColor="text1"/>
                <w:sz w:val="15"/>
                <w:szCs w:val="15"/>
              </w:rPr>
              <w:t>d)</w:t>
            </w:r>
            <w:r>
              <w:rPr>
                <w:rFonts w:ascii="Arial" w:hAnsi="Arial" w:cs="Arial"/>
                <w:color w:val="000000" w:themeColor="text1"/>
                <w:sz w:val="15"/>
                <w:szCs w:val="15"/>
              </w:rPr>
              <w:t xml:space="preserve"> del Codice)?</w:t>
            </w:r>
            <w:r>
              <w:rPr>
                <w:rFonts w:ascii="Arial" w:hAnsi="Arial" w:cs="Arial"/>
                <w:color w:val="000000" w:themeColor="text1"/>
                <w:sz w:val="15"/>
                <w:szCs w:val="15"/>
              </w:rPr>
              <w:br/>
            </w:r>
          </w:p>
          <w:p>
            <w:pPr>
              <w:pStyle w:val="NormalLeft"/>
              <w:spacing w:before="0" w:after="0"/>
              <w:jc w:val="both"/>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fornire informazioni dettagliate sulle modalità con cui è stato risolto il conflitto di interessi:</w:t>
            </w:r>
          </w:p>
          <w:p>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after="0"/>
              <w:rPr>
                <w:rFonts w:ascii="Arial" w:hAnsi="Arial" w:cs="Arial"/>
                <w:color w:val="000000" w:themeColor="text1"/>
                <w:sz w:val="15"/>
                <w:szCs w:val="15"/>
              </w:rPr>
            </w:pPr>
          </w:p>
        </w:tc>
      </w:tr>
      <w:tr>
        <w:trPr>
          <w:trHeight w:val="1544"/>
        </w:trPr>
        <w:tc>
          <w:tcPr>
            <w:tcW w:w="4644" w:type="dxa"/>
            <w:shd w:val="clear" w:color="auto" w:fill="auto"/>
          </w:tcPr>
          <w:p>
            <w:pPr>
              <w:pStyle w:val="NormalLeft"/>
              <w:spacing w:after="0"/>
              <w:jc w:val="both"/>
              <w:rPr>
                <w:rFonts w:ascii="Arial" w:hAnsi="Arial" w:cs="Arial"/>
                <w:b/>
                <w:color w:val="000000" w:themeColor="text1"/>
                <w:sz w:val="15"/>
                <w:szCs w:val="15"/>
              </w:rPr>
            </w:pPr>
            <w:r>
              <w:rPr>
                <w:rStyle w:val="NormalBoldChar"/>
                <w:rFonts w:ascii="Arial" w:eastAsia="Calibri" w:hAnsi="Arial" w:cs="Arial"/>
                <w:color w:val="000000" w:themeColor="text1"/>
                <w:w w:val="0"/>
                <w:sz w:val="15"/>
                <w:szCs w:val="15"/>
              </w:rPr>
              <w:t xml:space="preserve">L'operatore economico o </w:t>
            </w:r>
            <w:r>
              <w:rPr>
                <w:rFonts w:ascii="Arial" w:hAnsi="Arial" w:cs="Arial"/>
                <w:color w:val="000000" w:themeColor="text1"/>
                <w:sz w:val="15"/>
                <w:szCs w:val="15"/>
              </w:rPr>
              <w:t xml:space="preserve">un'impresa a lui collegata </w:t>
            </w:r>
            <w:r>
              <w:rPr>
                <w:rFonts w:ascii="Arial" w:hAnsi="Arial" w:cs="Arial"/>
                <w:b/>
                <w:color w:val="000000" w:themeColor="text1"/>
                <w:sz w:val="15"/>
                <w:szCs w:val="15"/>
              </w:rPr>
              <w:t>ha fornito consulenza</w:t>
            </w:r>
            <w:r>
              <w:rPr>
                <w:rFonts w:ascii="Arial" w:hAnsi="Arial" w:cs="Arial"/>
                <w:color w:val="000000" w:themeColor="text1"/>
                <w:sz w:val="15"/>
                <w:szCs w:val="15"/>
              </w:rPr>
              <w:t xml:space="preserve"> all'amministrazione aggiudicatrice o all'ente aggiudicatore o ha altrimenti </w:t>
            </w:r>
            <w:r>
              <w:rPr>
                <w:rFonts w:ascii="Arial" w:hAnsi="Arial" w:cs="Arial"/>
                <w:b/>
                <w:color w:val="000000" w:themeColor="text1"/>
                <w:sz w:val="15"/>
                <w:szCs w:val="15"/>
              </w:rPr>
              <w:t>partecipato alla preparazione</w:t>
            </w:r>
            <w:r>
              <w:rPr>
                <w:rFonts w:ascii="Arial" w:hAnsi="Arial" w:cs="Arial"/>
                <w:color w:val="000000" w:themeColor="text1"/>
                <w:sz w:val="15"/>
                <w:szCs w:val="15"/>
              </w:rPr>
              <w:t xml:space="preserve"> della procedura d'aggiudicazione (articolo 80, comma 5, lett. </w:t>
            </w:r>
            <w:r>
              <w:rPr>
                <w:rFonts w:ascii="Arial" w:hAnsi="Arial" w:cs="Arial"/>
                <w:i/>
                <w:color w:val="000000" w:themeColor="text1"/>
                <w:sz w:val="15"/>
                <w:szCs w:val="15"/>
              </w:rPr>
              <w:t>e</w:t>
            </w:r>
            <w:r>
              <w:rPr>
                <w:rFonts w:ascii="Arial" w:hAnsi="Arial" w:cs="Arial"/>
                <w:color w:val="000000" w:themeColor="text1"/>
                <w:sz w:val="15"/>
                <w:szCs w:val="15"/>
              </w:rPr>
              <w:t>) del Codice?</w:t>
            </w:r>
            <w:r>
              <w:rPr>
                <w:rFonts w:ascii="Arial" w:hAnsi="Arial" w:cs="Arial"/>
                <w:color w:val="000000" w:themeColor="text1"/>
                <w:sz w:val="15"/>
                <w:szCs w:val="15"/>
              </w:rPr>
              <w:br/>
            </w:r>
          </w:p>
          <w:p>
            <w:pPr>
              <w:pStyle w:val="NormalLeft"/>
              <w:spacing w:after="0"/>
              <w:jc w:val="both"/>
              <w:rPr>
                <w:rStyle w:val="NormalBoldChar"/>
                <w:rFonts w:ascii="Arial" w:eastAsia="Calibri" w:hAnsi="Arial" w:cs="Arial"/>
                <w:b w:val="0"/>
                <w:color w:val="000000" w:themeColor="text1"/>
                <w:w w:val="0"/>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pPr>
              <w:spacing w:after="0"/>
              <w:rPr>
                <w:rFonts w:ascii="Arial" w:hAnsi="Arial" w:cs="Arial"/>
                <w:color w:val="000000" w:themeColor="text1"/>
                <w:sz w:val="15"/>
                <w:szCs w:val="15"/>
              </w:rPr>
            </w:pPr>
            <w:r>
              <w:rPr>
                <w:rFonts w:ascii="Arial" w:hAnsi="Arial" w:cs="Arial"/>
                <w:color w:val="000000" w:themeColor="text1"/>
                <w:sz w:val="15"/>
                <w:szCs w:val="15"/>
              </w:rPr>
              <w:t>[ ] Sì [ ] No</w:t>
            </w:r>
          </w:p>
          <w:p>
            <w:pPr>
              <w:spacing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pPr>
              <w:spacing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t>L'operatore economico può confermare di:</w:t>
            </w:r>
          </w:p>
          <w:p>
            <w:pPr>
              <w:pStyle w:val="NormalLeft"/>
              <w:spacing w:before="0" w:after="0"/>
              <w:jc w:val="both"/>
              <w:rPr>
                <w:rFonts w:ascii="Arial" w:hAnsi="Arial" w:cs="Arial"/>
                <w:color w:val="000000" w:themeColor="text1"/>
                <w:sz w:val="15"/>
                <w:szCs w:val="15"/>
              </w:rPr>
            </w:pPr>
          </w:p>
          <w:p>
            <w:pPr>
              <w:pStyle w:val="NormalLeft"/>
              <w:spacing w:before="0" w:after="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a)  </w:t>
            </w:r>
            <w:r>
              <w:rPr>
                <w:rStyle w:val="NormalBoldChar"/>
                <w:rFonts w:ascii="Arial" w:eastAsia="Calibri" w:hAnsi="Arial" w:cs="Arial"/>
                <w:color w:val="000000" w:themeColor="text1"/>
                <w:w w:val="0"/>
                <w:sz w:val="15"/>
                <w:szCs w:val="15"/>
              </w:rPr>
              <w:t>non essersi reso</w:t>
            </w:r>
            <w:r>
              <w:rPr>
                <w:rFonts w:ascii="Arial" w:hAnsi="Arial" w:cs="Arial"/>
                <w:color w:val="000000" w:themeColor="text1"/>
                <w:sz w:val="15"/>
                <w:szCs w:val="15"/>
              </w:rPr>
              <w:t xml:space="preserve"> gravemente colpevole di </w:t>
            </w:r>
            <w:r>
              <w:rPr>
                <w:rFonts w:ascii="Arial" w:hAnsi="Arial" w:cs="Arial"/>
                <w:b/>
                <w:color w:val="000000" w:themeColor="text1"/>
                <w:sz w:val="15"/>
                <w:szCs w:val="15"/>
              </w:rPr>
              <w:t>false dichiarazioni</w:t>
            </w:r>
            <w:r>
              <w:rPr>
                <w:rFonts w:ascii="Arial" w:hAnsi="Arial" w:cs="Arial"/>
                <w:color w:val="000000" w:themeColor="text1"/>
                <w:sz w:val="15"/>
                <w:szCs w:val="15"/>
              </w:rPr>
              <w:t xml:space="preserve"> nel fornire le informazioni richieste per verificare l'assenza di motivi di esclusione o il rispetto dei criteri di selezione,</w:t>
            </w:r>
            <w:r>
              <w:rPr>
                <w:rFonts w:ascii="Arial" w:hAnsi="Arial" w:cs="Arial"/>
                <w:color w:val="000000" w:themeColor="text1"/>
                <w:sz w:val="15"/>
                <w:szCs w:val="15"/>
              </w:rPr>
              <w:br/>
            </w:r>
          </w:p>
          <w:p>
            <w:pPr>
              <w:pStyle w:val="NormalLeft"/>
              <w:spacing w:before="0" w:after="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b)   </w:t>
            </w:r>
            <w:r>
              <w:rPr>
                <w:rStyle w:val="NormalBoldChar"/>
                <w:rFonts w:ascii="Arial" w:eastAsia="Calibri" w:hAnsi="Arial" w:cs="Arial"/>
                <w:color w:val="000000" w:themeColor="text1"/>
                <w:w w:val="0"/>
                <w:sz w:val="15"/>
                <w:szCs w:val="15"/>
              </w:rPr>
              <w:t xml:space="preserve">non avere </w:t>
            </w:r>
            <w:r>
              <w:rPr>
                <w:rFonts w:ascii="Arial" w:hAnsi="Arial" w:cs="Arial"/>
                <w:b/>
                <w:color w:val="000000" w:themeColor="text1"/>
                <w:sz w:val="15"/>
                <w:szCs w:val="15"/>
              </w:rPr>
              <w:t>occultato</w:t>
            </w:r>
            <w:r>
              <w:rPr>
                <w:rFonts w:ascii="Arial" w:hAnsi="Arial" w:cs="Arial"/>
                <w:color w:val="000000" w:themeColor="text1"/>
                <w:sz w:val="15"/>
                <w:szCs w:val="15"/>
              </w:rPr>
              <w:t xml:space="preserve"> tali informazioni? </w:t>
            </w:r>
          </w:p>
          <w:p>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tc>
      </w:tr>
    </w:tbl>
    <w:p>
      <w:pPr>
        <w:pStyle w:val="SectionTitle"/>
        <w:jc w:val="both"/>
        <w:rPr>
          <w:rFonts w:ascii="Arial" w:hAnsi="Arial" w:cs="Arial"/>
          <w:b w:val="0"/>
          <w:caps/>
          <w:smallCaps w:val="0"/>
          <w:color w:val="000000" w:themeColor="text1"/>
          <w:sz w:val="15"/>
          <w:szCs w:val="15"/>
        </w:rPr>
      </w:pPr>
    </w:p>
    <w:p>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 xml:space="preserve">Motivi di esclusione previsti esclusivamente dalla legislazione nazionale </w:t>
            </w:r>
            <w:r>
              <w:rPr>
                <w:rFonts w:ascii="Arial" w:hAnsi="Arial" w:cs="Arial"/>
                <w:color w:val="000000" w:themeColor="text1"/>
                <w:sz w:val="15"/>
                <w:szCs w:val="15"/>
              </w:rPr>
              <w:t xml:space="preserve">(articolo  80, comma 2 e comma 5, lett. </w:t>
            </w:r>
            <w:r>
              <w:rPr>
                <w:rFonts w:ascii="Arial" w:hAnsi="Arial" w:cs="Arial"/>
                <w:i/>
                <w:color w:val="000000" w:themeColor="text1"/>
                <w:sz w:val="15"/>
                <w:szCs w:val="15"/>
              </w:rPr>
              <w:t>f), g), h), i), l), m)</w:t>
            </w:r>
            <w:r>
              <w:rPr>
                <w:rFonts w:ascii="Arial" w:hAnsi="Arial" w:cs="Arial"/>
                <w:color w:val="000000" w:themeColor="text1"/>
                <w:sz w:val="15"/>
                <w:szCs w:val="15"/>
              </w:rPr>
              <w:t xml:space="preserve"> del Codice e art. 53 comma 16-ter del D.Lgs. 165/2001)</w:t>
            </w:r>
          </w:p>
        </w:tc>
        <w:tc>
          <w:tcPr>
            <w:tcW w:w="4645"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Sussistono cause di decadenza, di sospensione o di divieto previste dall'</w:t>
            </w:r>
            <w:hyperlink r:id="rId8" w:anchor="067" w:history="1">
              <w:r>
                <w:rPr>
                  <w:rStyle w:val="Collegamentoipertestuale"/>
                  <w:rFonts w:ascii="Arial" w:hAnsi="Arial" w:cs="Arial"/>
                  <w:b/>
                  <w:color w:val="000000" w:themeColor="text1"/>
                  <w:sz w:val="15"/>
                  <w:szCs w:val="15"/>
                  <w:u w:val="none"/>
                </w:rPr>
                <w:t>articolo 67 del decreto legislativo 6 settembre 2011, n. 159</w:t>
              </w:r>
            </w:hyperlink>
            <w:r>
              <w:rPr>
                <w:rFonts w:ascii="Arial" w:hAnsi="Arial" w:cs="Arial"/>
                <w:b/>
                <w:color w:val="000000" w:themeColor="text1"/>
                <w:sz w:val="15"/>
                <w:szCs w:val="15"/>
              </w:rPr>
              <w:t xml:space="preserve"> o di un tentativo di infiltrazione mafiosa di cui all'</w:t>
            </w:r>
            <w:hyperlink r:id="rId9" w:anchor="084" w:history="1">
              <w:r>
                <w:rPr>
                  <w:rStyle w:val="Collegamentoipertestuale"/>
                  <w:rFonts w:ascii="Arial" w:hAnsi="Arial" w:cs="Arial"/>
                  <w:b/>
                  <w:color w:val="000000" w:themeColor="text1"/>
                  <w:sz w:val="15"/>
                  <w:szCs w:val="15"/>
                  <w:u w:val="none"/>
                </w:rPr>
                <w:t>articolo 84, comma 4, del medesimo decreto</w:t>
              </w:r>
            </w:hyperlink>
            <w:r>
              <w:rPr>
                <w:rFonts w:ascii="Arial" w:hAnsi="Arial" w:cs="Arial"/>
                <w:b/>
                <w:color w:val="000000" w:themeColor="text1"/>
                <w:sz w:val="15"/>
                <w:szCs w:val="15"/>
              </w:rPr>
              <w:t xml:space="preserve">, fermo restando quanto previsto dagli </w:t>
            </w:r>
            <w:hyperlink r:id="rId10" w:anchor="088" w:history="1">
              <w:r>
                <w:rPr>
                  <w:rStyle w:val="Collegamentoipertestuale"/>
                  <w:rFonts w:ascii="Arial" w:hAnsi="Arial" w:cs="Arial"/>
                  <w:b/>
                  <w:color w:val="000000" w:themeColor="text1"/>
                  <w:sz w:val="15"/>
                  <w:szCs w:val="15"/>
                  <w:u w:val="none"/>
                </w:rPr>
                <w:t>articoli 88, comma 4-bis</w:t>
              </w:r>
            </w:hyperlink>
            <w:r>
              <w:rPr>
                <w:rFonts w:ascii="Arial" w:hAnsi="Arial" w:cs="Arial"/>
                <w:b/>
                <w:color w:val="000000" w:themeColor="text1"/>
                <w:sz w:val="15"/>
                <w:szCs w:val="15"/>
              </w:rPr>
              <w:t xml:space="preserve">, e </w:t>
            </w:r>
            <w:hyperlink r:id="rId11" w:anchor="092" w:history="1">
              <w:r>
                <w:rPr>
                  <w:rStyle w:val="Collegamentoipertestuale"/>
                  <w:rFonts w:ascii="Arial" w:hAnsi="Arial" w:cs="Arial"/>
                  <w:b/>
                  <w:color w:val="000000" w:themeColor="text1"/>
                  <w:sz w:val="15"/>
                  <w:szCs w:val="15"/>
                  <w:u w:val="none"/>
                </w:rPr>
                <w:t>92, commi 2 e 3, del decreto legislativo 6 settembre 2011, n. 159</w:t>
              </w:r>
            </w:hyperlink>
            <w:r>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 Sì [ ] No</w:t>
            </w:r>
          </w:p>
          <w:p>
            <w:pPr>
              <w:rPr>
                <w:rFonts w:ascii="Arial" w:hAnsi="Arial" w:cs="Arial"/>
                <w:color w:val="000000" w:themeColor="text1"/>
                <w:sz w:val="15"/>
                <w:szCs w:val="15"/>
              </w:rPr>
            </w:pPr>
          </w:p>
          <w:p>
            <w:pPr>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pPr>
              <w:rPr>
                <w:rFonts w:ascii="Arial" w:hAnsi="Arial" w:cs="Arial"/>
                <w:color w:val="000000" w:themeColor="text1"/>
                <w:sz w:val="15"/>
                <w:szCs w:val="15"/>
              </w:rPr>
            </w:pPr>
            <w:r>
              <w:rPr>
                <w:rFonts w:ascii="Arial" w:hAnsi="Arial" w:cs="Arial"/>
                <w:color w:val="000000" w:themeColor="text1"/>
                <w:sz w:val="15"/>
                <w:szCs w:val="15"/>
              </w:rPr>
              <w:t>[…………….…][………………][……..………][…..……..…] (</w:t>
            </w:r>
            <w:r>
              <w:rPr>
                <w:rStyle w:val="Rimandonotaapidipagina"/>
                <w:rFonts w:ascii="Arial" w:hAnsi="Arial" w:cs="Arial"/>
                <w:color w:val="000000" w:themeColor="text1"/>
                <w:sz w:val="15"/>
                <w:szCs w:val="15"/>
              </w:rPr>
              <w:footnoteReference w:id="27"/>
            </w:r>
            <w:r>
              <w:rPr>
                <w:rFonts w:ascii="Arial" w:hAnsi="Arial" w:cs="Arial"/>
                <w:color w:val="000000" w:themeColor="text1"/>
                <w:sz w:val="15"/>
                <w:szCs w:val="15"/>
              </w:rPr>
              <w:t>)</w:t>
            </w:r>
          </w:p>
        </w:tc>
      </w:tr>
      <w:tr>
        <w:tc>
          <w:tcPr>
            <w:tcW w:w="4644"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L’operatore economico si trova in una delle seguenti situazioni?</w:t>
            </w:r>
          </w:p>
          <w:p>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stato soggetto alla sanzione interdittiva di cui all'</w:t>
            </w:r>
            <w:hyperlink r:id="rId12" w:anchor="09" w:history="1">
              <w:r>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Pr>
                  <w:rStyle w:val="Collegamentoipertestuale"/>
                  <w:rFonts w:ascii="Arial" w:eastAsiaTheme="majorEastAsia" w:hAnsi="Arial" w:cs="Arial"/>
                  <w:color w:val="000000" w:themeColor="text1"/>
                  <w:sz w:val="15"/>
                  <w:szCs w:val="15"/>
                  <w:u w:val="none"/>
                </w:rPr>
                <w:t>articolo 14 del decreto legislativo 9 aprile 2008, n. 81</w:t>
              </w:r>
            </w:hyperlink>
            <w:r>
              <w:rPr>
                <w:rFonts w:ascii="Arial" w:hAnsi="Arial" w:cs="Arial"/>
                <w:color w:val="000000" w:themeColor="text1"/>
                <w:sz w:val="15"/>
                <w:szCs w:val="15"/>
              </w:rPr>
              <w:t xml:space="preserve"> (Articolo 80, comma 5, lettera </w:t>
            </w:r>
            <w:r>
              <w:rPr>
                <w:rFonts w:ascii="Arial" w:hAnsi="Arial" w:cs="Arial"/>
                <w:i/>
                <w:color w:val="000000" w:themeColor="text1"/>
                <w:sz w:val="15"/>
                <w:szCs w:val="15"/>
              </w:rPr>
              <w:t>f)</w:t>
            </w:r>
            <w:r>
              <w:rPr>
                <w:rFonts w:ascii="Arial" w:hAnsi="Arial" w:cs="Arial"/>
                <w:color w:val="000000" w:themeColor="text1"/>
                <w:sz w:val="15"/>
                <w:szCs w:val="15"/>
              </w:rPr>
              <w:t xml:space="preserve">; </w:t>
            </w: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themeColor="text1"/>
                <w:sz w:val="15"/>
                <w:szCs w:val="15"/>
              </w:rPr>
              <w:t>g</w:t>
            </w:r>
            <w:r>
              <w:rPr>
                <w:rFonts w:ascii="Arial" w:hAnsi="Arial" w:cs="Arial"/>
                <w:color w:val="000000" w:themeColor="text1"/>
                <w:sz w:val="15"/>
                <w:szCs w:val="15"/>
              </w:rPr>
              <w:t xml:space="preserve">); </w:t>
            </w: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ha violato il divieto di intestazione fiduciaria di cui all'</w:t>
            </w:r>
            <w:hyperlink r:id="rId14" w:anchor="17" w:history="1">
              <w:r>
                <w:rPr>
                  <w:rStyle w:val="Collegamentoipertestuale"/>
                  <w:rFonts w:ascii="Arial" w:eastAsiaTheme="majorEastAsia" w:hAnsi="Arial" w:cs="Arial"/>
                  <w:color w:val="000000" w:themeColor="text1"/>
                  <w:sz w:val="15"/>
                  <w:szCs w:val="15"/>
                  <w:u w:val="none"/>
                </w:rPr>
                <w:t>articolo 17 della legge 19 marzo 1990, n. 55</w:t>
              </w:r>
            </w:hyperlink>
            <w:r>
              <w:rPr>
                <w:rFonts w:ascii="Arial" w:hAnsi="Arial" w:cs="Arial"/>
                <w:color w:val="000000" w:themeColor="text1"/>
                <w:sz w:val="15"/>
                <w:szCs w:val="15"/>
              </w:rPr>
              <w:t xml:space="preserve">. (Articolo 80, comma 5, lettera </w:t>
            </w:r>
            <w:r>
              <w:rPr>
                <w:rFonts w:ascii="Arial" w:hAnsi="Arial" w:cs="Arial"/>
                <w:i/>
                <w:color w:val="000000" w:themeColor="text1"/>
                <w:sz w:val="15"/>
                <w:szCs w:val="15"/>
              </w:rPr>
              <w:t>h</w:t>
            </w:r>
            <w:r>
              <w:rPr>
                <w:rFonts w:ascii="Arial" w:hAnsi="Arial" w:cs="Arial"/>
                <w:color w:val="000000" w:themeColor="text1"/>
                <w:sz w:val="15"/>
                <w:szCs w:val="15"/>
              </w:rPr>
              <w:t>)?</w:t>
            </w:r>
          </w:p>
          <w:p>
            <w:pPr>
              <w:pStyle w:val="NormaleWeb"/>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 caso affermativo:</w:t>
            </w:r>
          </w:p>
          <w:p>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indicare la data dell’accertamento definitivo e l’autorità o organismo di emanazione:</w:t>
            </w:r>
          </w:p>
          <w:p>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lastRenderedPageBreak/>
              <w:t xml:space="preserve">la violazione è stata rimossa? </w:t>
            </w: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in regola con le norme che disciplinano il diritto al lavoro dei disabili di cui all</w:t>
            </w:r>
            <w:hyperlink r:id="rId15" w:anchor="17" w:history="1">
              <w:r>
                <w:rPr>
                  <w:rStyle w:val="Collegamentoipertestuale"/>
                  <w:rFonts w:ascii="Arial" w:eastAsiaTheme="majorEastAsia" w:hAnsi="Arial" w:cs="Arial"/>
                  <w:color w:val="000000" w:themeColor="text1"/>
                  <w:sz w:val="15"/>
                  <w:szCs w:val="15"/>
                  <w:u w:val="none"/>
                </w:rPr>
                <w:t>a legge 12 marzo 1999, n. 68</w:t>
              </w:r>
            </w:hyperlink>
          </w:p>
          <w:p>
            <w:pPr>
              <w:pStyle w:val="NormaleWeb"/>
              <w:spacing w:before="0" w:beforeAutospacing="0" w:after="0" w:afterAutospacing="0"/>
              <w:ind w:left="284"/>
              <w:jc w:val="both"/>
              <w:rPr>
                <w:rFonts w:ascii="Arial" w:hAnsi="Arial" w:cs="Arial"/>
                <w:color w:val="000000" w:themeColor="text1"/>
                <w:sz w:val="15"/>
                <w:szCs w:val="15"/>
              </w:rPr>
            </w:pPr>
            <w:r>
              <w:rPr>
                <w:rFonts w:ascii="Arial" w:hAnsi="Arial" w:cs="Arial"/>
                <w:color w:val="000000" w:themeColor="text1"/>
                <w:sz w:val="15"/>
                <w:szCs w:val="15"/>
              </w:rPr>
              <w:t xml:space="preserve">(Articolo 80, comma 5, lettera </w:t>
            </w:r>
            <w:r>
              <w:rPr>
                <w:rFonts w:ascii="Arial" w:hAnsi="Arial" w:cs="Arial"/>
                <w:i/>
                <w:color w:val="000000" w:themeColor="text1"/>
                <w:sz w:val="15"/>
                <w:szCs w:val="15"/>
              </w:rPr>
              <w:t>i</w:t>
            </w:r>
            <w:r>
              <w:rPr>
                <w:rFonts w:ascii="Arial" w:hAnsi="Arial" w:cs="Arial"/>
                <w:color w:val="000000" w:themeColor="text1"/>
                <w:sz w:val="15"/>
                <w:szCs w:val="15"/>
              </w:rPr>
              <w:t xml:space="preserve">); </w:t>
            </w: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p>
          <w:p>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pPr>
              <w:pStyle w:val="NormaleWeb"/>
              <w:spacing w:before="0" w:beforeAutospacing="0" w:after="0" w:afterAutospacing="0"/>
              <w:ind w:left="284"/>
              <w:jc w:val="both"/>
              <w:rPr>
                <w:rFonts w:ascii="Arial" w:hAnsi="Arial" w:cs="Arial"/>
                <w:color w:val="000000" w:themeColor="text1"/>
                <w:sz w:val="15"/>
                <w:szCs w:val="15"/>
              </w:rPr>
            </w:pPr>
          </w:p>
          <w:p>
            <w:pPr>
              <w:pStyle w:val="NormaleWeb"/>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 caso affermativo:</w:t>
            </w:r>
          </w:p>
          <w:p>
            <w:pPr>
              <w:pStyle w:val="NormaleWeb"/>
              <w:spacing w:before="0" w:beforeAutospacing="0" w:after="0" w:afterAutospacing="0"/>
              <w:jc w:val="both"/>
              <w:rPr>
                <w:rFonts w:ascii="Arial" w:hAnsi="Arial" w:cs="Arial"/>
                <w:color w:val="000000" w:themeColor="text1"/>
                <w:sz w:val="15"/>
                <w:szCs w:val="15"/>
              </w:rPr>
            </w:pPr>
          </w:p>
          <w:p>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ha denunciato i fatti all’autorità giudiziaria?</w:t>
            </w:r>
          </w:p>
          <w:p>
            <w:pPr>
              <w:pStyle w:val="NormaleWeb"/>
              <w:spacing w:before="0" w:beforeAutospacing="0" w:after="0" w:afterAutospacing="0"/>
              <w:ind w:left="720"/>
              <w:jc w:val="both"/>
              <w:rPr>
                <w:rFonts w:ascii="Arial" w:hAnsi="Arial" w:cs="Arial"/>
                <w:color w:val="000000" w:themeColor="text1"/>
                <w:sz w:val="15"/>
                <w:szCs w:val="15"/>
              </w:rPr>
            </w:pPr>
          </w:p>
          <w:p>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ricorrono i casi previsti all’articolo 4, primo comma, della Legge 24 novembre 1981, n. 689 (articolo 80, comma 5, lettera l)?</w:t>
            </w: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spacing w:before="0" w:beforeAutospacing="0" w:after="0" w:afterAutospacing="0"/>
              <w:ind w:left="284" w:hanging="284"/>
              <w:jc w:val="both"/>
              <w:rPr>
                <w:rFonts w:ascii="Arial" w:hAnsi="Arial" w:cs="Arial"/>
                <w:color w:val="000000" w:themeColor="text1"/>
                <w:sz w:val="15"/>
                <w:szCs w:val="15"/>
              </w:rPr>
            </w:pPr>
          </w:p>
          <w:p>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Pr>
                  <w:rStyle w:val="Collegamentoipertestuale"/>
                  <w:rFonts w:ascii="Arial" w:eastAsiaTheme="majorEastAsia" w:hAnsi="Arial" w:cs="Arial"/>
                  <w:color w:val="000000" w:themeColor="text1"/>
                  <w:sz w:val="15"/>
                  <w:szCs w:val="15"/>
                  <w:u w:val="none"/>
                </w:rPr>
                <w:t>articolo 2359 del codice civile</w:t>
              </w:r>
            </w:hyperlink>
            <w:r>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pPr>
              <w:spacing w:before="0" w:after="0"/>
              <w:rPr>
                <w:rFonts w:ascii="Arial" w:hAnsi="Arial" w:cs="Arial"/>
                <w:strike/>
                <w:color w:val="000000" w:themeColor="text1"/>
                <w:sz w:val="15"/>
                <w:szCs w:val="15"/>
              </w:rPr>
            </w:pPr>
          </w:p>
        </w:tc>
        <w:tc>
          <w:tcPr>
            <w:tcW w:w="4645" w:type="dxa"/>
            <w:shd w:val="clear" w:color="auto" w:fill="auto"/>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Pr>
                <w:rFonts w:ascii="Arial" w:hAnsi="Arial" w:cs="Arial"/>
                <w:color w:val="000000" w:themeColor="text1"/>
                <w:sz w:val="15"/>
                <w:szCs w:val="15"/>
              </w:rPr>
              <w:b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 [ ] Non è tenuto alla disciplina legge 68/1999</w:t>
            </w: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b/>
                <w:color w:val="000000" w:themeColor="text1"/>
                <w:sz w:val="15"/>
                <w:szCs w:val="15"/>
                <w:u w:val="single"/>
              </w:rPr>
            </w:pPr>
            <w:r>
              <w:rPr>
                <w:rFonts w:ascii="Arial" w:hAnsi="Arial" w:cs="Arial"/>
                <w:b/>
                <w:color w:val="000000" w:themeColor="text1"/>
                <w:sz w:val="15"/>
                <w:szCs w:val="15"/>
                <w:u w:val="single"/>
              </w:rPr>
              <w:t>Nel caso in cui l’operatore non è tenuto alla disciplina legge 68/1999 indicare le motivazioni:</w:t>
            </w:r>
          </w:p>
          <w:p>
            <w:pPr>
              <w:spacing w:before="0" w:after="0"/>
              <w:rPr>
                <w:rFonts w:ascii="Arial" w:hAnsi="Arial" w:cs="Arial"/>
                <w:color w:val="000000" w:themeColor="text1"/>
                <w:sz w:val="15"/>
                <w:szCs w:val="15"/>
              </w:rPr>
            </w:pPr>
            <w:r>
              <w:rPr>
                <w:rFonts w:ascii="Arial" w:hAnsi="Arial" w:cs="Arial"/>
                <w:color w:val="000000" w:themeColor="text1"/>
                <w:sz w:val="15"/>
                <w:szCs w:val="15"/>
              </w:rPr>
              <w:t>(numero dipendenti e/o altro)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strike/>
                <w:color w:val="000000" w:themeColor="text1"/>
                <w:sz w:val="15"/>
                <w:szCs w:val="15"/>
              </w:rPr>
            </w:pPr>
          </w:p>
        </w:tc>
      </w:tr>
      <w:tr>
        <w:tc>
          <w:tcPr>
            <w:tcW w:w="4644"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Nei casi riportati nel precedente riquadro (Motivi di esclusione previsti dall’articolo 80,</w:t>
            </w:r>
            <w:r>
              <w:rPr>
                <w:rFonts w:ascii="Arial" w:hAnsi="Arial" w:cs="Arial"/>
                <w:strike/>
                <w:color w:val="000000" w:themeColor="text1"/>
                <w:sz w:val="15"/>
                <w:szCs w:val="15"/>
              </w:rPr>
              <w:t xml:space="preserve"> </w:t>
            </w:r>
            <w:r>
              <w:rPr>
                <w:rFonts w:ascii="Arial" w:hAnsi="Arial" w:cs="Arial"/>
                <w:color w:val="000000" w:themeColor="text1"/>
                <w:sz w:val="15"/>
                <w:szCs w:val="15"/>
              </w:rPr>
              <w:t xml:space="preserve">comma 5, lett. </w:t>
            </w:r>
            <w:r>
              <w:rPr>
                <w:rFonts w:ascii="Arial" w:hAnsi="Arial" w:cs="Arial"/>
                <w:i/>
                <w:color w:val="000000" w:themeColor="text1"/>
                <w:sz w:val="15"/>
                <w:szCs w:val="15"/>
              </w:rPr>
              <w:t>f), g), h), i), l), m)</w:t>
            </w:r>
            <w:r>
              <w:rPr>
                <w:rFonts w:ascii="Arial" w:hAnsi="Arial" w:cs="Arial"/>
                <w:color w:val="000000" w:themeColor="text1"/>
                <w:sz w:val="15"/>
                <w:szCs w:val="15"/>
              </w:rPr>
              <w:t xml:space="preserve"> del Codice), in caso di risposta affermativa e se pertinente, l’operatore economico ha adottato misure di autodisciplina o “Self-Cleaning”?</w:t>
            </w:r>
          </w:p>
          <w:p>
            <w:pPr>
              <w:spacing w:before="0" w:after="0"/>
              <w:rPr>
                <w:rFonts w:ascii="Arial" w:hAnsi="Arial" w:cs="Arial"/>
                <w:color w:val="000000" w:themeColor="text1"/>
                <w:sz w:val="15"/>
                <w:szCs w:val="15"/>
              </w:rPr>
            </w:pPr>
            <w:r>
              <w:rPr>
                <w:rFonts w:ascii="Arial" w:hAnsi="Arial" w:cs="Arial"/>
                <w:strike/>
                <w:color w:val="000000" w:themeColor="text1"/>
                <w:sz w:val="15"/>
                <w:szCs w:val="15"/>
              </w:rPr>
              <w:br/>
            </w:r>
            <w:r>
              <w:rPr>
                <w:rFonts w:ascii="Arial" w:hAnsi="Arial" w:cs="Arial"/>
                <w:b/>
                <w:color w:val="000000" w:themeColor="text1"/>
                <w:sz w:val="15"/>
                <w:szCs w:val="15"/>
              </w:rPr>
              <w:t>In caso affermativo</w:t>
            </w:r>
            <w:r>
              <w:rPr>
                <w:rFonts w:ascii="Arial" w:hAnsi="Arial" w:cs="Arial"/>
                <w:color w:val="000000" w:themeColor="text1"/>
                <w:sz w:val="15"/>
                <w:szCs w:val="15"/>
              </w:rPr>
              <w:t xml:space="preserve">, descrivere le misure adottate: </w:t>
            </w:r>
          </w:p>
          <w:p>
            <w:pPr>
              <w:spacing w:after="0"/>
              <w:rPr>
                <w:rFonts w:ascii="Arial" w:hAnsi="Arial" w:cs="Arial"/>
                <w:color w:val="000000" w:themeColor="text1"/>
                <w:sz w:val="15"/>
                <w:szCs w:val="15"/>
              </w:rPr>
            </w:pPr>
          </w:p>
        </w:tc>
        <w:tc>
          <w:tcPr>
            <w:tcW w:w="4645"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tc>
      </w:tr>
      <w:tr>
        <w:tc>
          <w:tcPr>
            <w:tcW w:w="4644" w:type="dxa"/>
            <w:shd w:val="clear" w:color="auto" w:fill="auto"/>
          </w:tcPr>
          <w:p>
            <w:pPr>
              <w:pStyle w:val="Paragrafoelenco"/>
              <w:numPr>
                <w:ilvl w:val="0"/>
                <w:numId w:val="24"/>
              </w:numPr>
              <w:ind w:left="284" w:hanging="284"/>
              <w:rPr>
                <w:sz w:val="15"/>
                <w:szCs w:val="15"/>
              </w:rPr>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 Sì [ ] No</w:t>
            </w:r>
          </w:p>
          <w:p>
            <w:pPr>
              <w:rPr>
                <w:rFonts w:ascii="Arial" w:hAnsi="Arial" w:cs="Arial"/>
                <w:color w:val="000000" w:themeColor="text1"/>
                <w:sz w:val="15"/>
                <w:szCs w:val="15"/>
              </w:rPr>
            </w:pPr>
            <w:r>
              <w:rPr>
                <w:rFonts w:ascii="Arial" w:hAnsi="Arial" w:cs="Arial"/>
                <w:color w:val="000000" w:themeColor="text1"/>
                <w:sz w:val="15"/>
                <w:szCs w:val="15"/>
              </w:rPr>
              <w:t xml:space="preserve"> </w:t>
            </w:r>
          </w:p>
        </w:tc>
      </w:tr>
    </w:tbl>
    <w:p>
      <w:pPr>
        <w:pStyle w:val="ChapterTitle"/>
        <w:spacing w:before="0" w:after="0"/>
        <w:jc w:val="both"/>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p>
    <w:p>
      <w:pPr>
        <w:rPr>
          <w:color w:val="000000" w:themeColor="text1"/>
          <w:sz w:val="15"/>
          <w:szCs w:val="15"/>
        </w:rPr>
      </w:pPr>
      <w:r>
        <w:rPr>
          <w:color w:val="000000" w:themeColor="text1"/>
          <w:sz w:val="15"/>
          <w:szCs w:val="15"/>
        </w:rPr>
        <w:lastRenderedPageBreak/>
        <w:t>Parte IV: Criteri di selezione</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merito ai criteri di selezione (sezione </w:t>
      </w:r>
      <w:r>
        <w:rPr>
          <w:rFonts w:ascii="Arial" w:hAnsi="Arial" w:cs="Arial"/>
          <w:color w:val="000000" w:themeColor="text1"/>
          <w:sz w:val="15"/>
          <w:szCs w:val="15"/>
        </w:rPr>
        <w:sym w:font="Symbol" w:char="F061"/>
      </w:r>
      <w:r>
        <w:rPr>
          <w:rFonts w:ascii="Arial" w:hAnsi="Arial" w:cs="Arial"/>
          <w:color w:val="000000" w:themeColor="text1"/>
          <w:sz w:val="15"/>
          <w:szCs w:val="15"/>
        </w:rPr>
        <w:t xml:space="preserve"> o sezioni da A a D della presente parte) l'operatore economico dichiara che:</w:t>
      </w:r>
    </w:p>
    <w:p>
      <w:pPr>
        <w:spacing w:before="0" w:after="0"/>
        <w:rPr>
          <w:rFonts w:ascii="Arial" w:hAnsi="Arial" w:cs="Arial"/>
          <w:color w:val="000000" w:themeColor="text1"/>
          <w:sz w:val="15"/>
          <w:szCs w:val="15"/>
        </w:rPr>
      </w:pPr>
    </w:p>
    <w:p>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sym w:font="Symbol" w:char="F061"/>
      </w:r>
      <w:r>
        <w:rPr>
          <w:rFonts w:ascii="Arial" w:hAnsi="Arial" w:cs="Arial"/>
          <w:b w:val="0"/>
          <w:caps/>
          <w:smallCaps w:val="0"/>
          <w:color w:val="000000" w:themeColor="text1"/>
          <w:sz w:val="15"/>
          <w:szCs w:val="15"/>
        </w:rPr>
        <w:t>: Indicazione globale per tutti i criteri di selezione</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Arial" w:hAnsi="Arial" w:cs="Arial"/>
          <w:b/>
          <w:color w:val="000000" w:themeColor="text1"/>
          <w:w w:val="0"/>
          <w:sz w:val="15"/>
          <w:szCs w:val="15"/>
        </w:rPr>
        <w:sym w:font="Symbol" w:char="F061"/>
      </w:r>
      <w:r>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tc>
          <w:tcPr>
            <w:tcW w:w="4606"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Rispetto di tutti i criteri di selezione richiesti</w:t>
            </w:r>
          </w:p>
        </w:tc>
        <w:tc>
          <w:tcPr>
            <w:tcW w:w="4607"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Risposta</w:t>
            </w:r>
          </w:p>
        </w:tc>
      </w:tr>
      <w:tr>
        <w:tc>
          <w:tcPr>
            <w:tcW w:w="4606"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Soddisfa i criteri di selezione richiesti:</w:t>
            </w:r>
          </w:p>
        </w:tc>
        <w:tc>
          <w:tcPr>
            <w:tcW w:w="4607" w:type="dxa"/>
            <w:shd w:val="clear" w:color="auto" w:fill="auto"/>
          </w:tcPr>
          <w:p>
            <w:pPr>
              <w:rPr>
                <w:rFonts w:ascii="Arial" w:hAnsi="Arial" w:cs="Arial"/>
                <w:color w:val="000000" w:themeColor="text1"/>
                <w:sz w:val="15"/>
                <w:szCs w:val="15"/>
              </w:rPr>
            </w:pPr>
            <w:r>
              <w:rPr>
                <w:rFonts w:ascii="Arial" w:hAnsi="Arial" w:cs="Arial"/>
                <w:color w:val="000000" w:themeColor="text1"/>
                <w:w w:val="0"/>
                <w:sz w:val="15"/>
                <w:szCs w:val="15"/>
              </w:rPr>
              <w:t>[ ] Sì [ ] No</w:t>
            </w:r>
          </w:p>
        </w:tc>
      </w:tr>
    </w:tbl>
    <w:p>
      <w:pPr>
        <w:pStyle w:val="SectionTitle"/>
        <w:spacing w:after="120"/>
        <w:jc w:val="both"/>
        <w:rPr>
          <w:rFonts w:ascii="Arial" w:hAnsi="Arial" w:cs="Arial"/>
          <w:b w:val="0"/>
          <w:caps/>
          <w:smallCaps w:val="0"/>
          <w:color w:val="000000" w:themeColor="text1"/>
          <w:sz w:val="15"/>
          <w:szCs w:val="15"/>
        </w:rPr>
      </w:pPr>
    </w:p>
    <w:p>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Idoneità (A</w:t>
      </w:r>
      <w:r>
        <w:rPr>
          <w:rFonts w:ascii="Arial" w:hAnsi="Arial" w:cs="Arial"/>
          <w:b w:val="0"/>
          <w:smallCaps w:val="0"/>
          <w:color w:val="000000" w:themeColor="text1"/>
          <w:sz w:val="15"/>
          <w:szCs w:val="15"/>
        </w:rPr>
        <w:t xml:space="preserve">rticolo 83, comma 1, lettera </w:t>
      </w:r>
      <w:r>
        <w:rPr>
          <w:rFonts w:ascii="Arial" w:hAnsi="Arial" w:cs="Arial"/>
          <w:b w:val="0"/>
          <w:i/>
          <w:smallCaps w:val="0"/>
          <w:color w:val="000000" w:themeColor="text1"/>
          <w:sz w:val="15"/>
          <w:szCs w:val="15"/>
        </w:rPr>
        <w:t>a)</w:t>
      </w:r>
      <w:r>
        <w:rPr>
          <w:rFonts w:ascii="Arial" w:hAnsi="Arial" w:cs="Arial"/>
          <w:b w:val="0"/>
          <w:smallCaps w:val="0"/>
          <w:color w:val="000000" w:themeColor="text1"/>
          <w:sz w:val="15"/>
          <w:szCs w:val="15"/>
        </w:rPr>
        <w:t xml:space="preserve">, del Codice) </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Idoneità</w:t>
            </w:r>
          </w:p>
        </w:tc>
        <w:tc>
          <w:tcPr>
            <w:tcW w:w="4645" w:type="dxa"/>
            <w:shd w:val="clear" w:color="auto" w:fill="auto"/>
          </w:tcPr>
          <w:p>
            <w:pPr>
              <w:rPr>
                <w:rFonts w:ascii="Arial" w:hAnsi="Arial" w:cs="Arial"/>
                <w:b/>
                <w:i/>
                <w:color w:val="000000" w:themeColor="text1"/>
                <w:sz w:val="15"/>
                <w:szCs w:val="15"/>
              </w:rPr>
            </w:pPr>
            <w:r>
              <w:rPr>
                <w:rFonts w:ascii="Arial" w:hAnsi="Arial" w:cs="Arial"/>
                <w:b/>
                <w:color w:val="000000" w:themeColor="text1"/>
                <w:sz w:val="15"/>
                <w:szCs w:val="15"/>
              </w:rPr>
              <w:t>Risposta</w:t>
            </w:r>
          </w:p>
        </w:tc>
      </w:tr>
      <w:tr>
        <w:tc>
          <w:tcPr>
            <w:tcW w:w="4644" w:type="dxa"/>
            <w:shd w:val="clear" w:color="auto" w:fill="auto"/>
          </w:tcPr>
          <w:p>
            <w:pPr>
              <w:pStyle w:val="Paragrafoelenco"/>
              <w:numPr>
                <w:ilvl w:val="0"/>
                <w:numId w:val="5"/>
              </w:numPr>
              <w:tabs>
                <w:tab w:val="left" w:pos="284"/>
              </w:tabs>
              <w:ind w:left="284" w:hanging="284"/>
              <w:rPr>
                <w:rFonts w:ascii="Arial" w:hAnsi="Arial" w:cs="Arial"/>
                <w:i/>
                <w:color w:val="000000" w:themeColor="text1"/>
                <w:sz w:val="15"/>
                <w:szCs w:val="15"/>
              </w:rPr>
            </w:pPr>
            <w:r>
              <w:rPr>
                <w:rFonts w:ascii="Arial" w:hAnsi="Arial" w:cs="Arial"/>
                <w:b/>
                <w:color w:val="000000" w:themeColor="text1"/>
                <w:sz w:val="15"/>
                <w:szCs w:val="15"/>
              </w:rPr>
              <w:t xml:space="preserve">Iscrizione in un registro professionale o commerciale tenuto nello Stato membro di stabilimento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8"/>
            </w:r>
            <w:r>
              <w:rPr>
                <w:rFonts w:ascii="Arial" w:hAnsi="Arial" w:cs="Arial"/>
                <w:color w:val="000000" w:themeColor="text1"/>
                <w:sz w:val="15"/>
                <w:szCs w:val="15"/>
              </w:rPr>
              <w:t>)</w:t>
            </w:r>
            <w:r>
              <w:rPr>
                <w:rFonts w:ascii="Arial" w:hAnsi="Arial" w:cs="Arial"/>
                <w:color w:val="000000" w:themeColor="text1"/>
                <w:sz w:val="15"/>
                <w:szCs w:val="15"/>
              </w:rPr>
              <w:br/>
            </w:r>
          </w:p>
          <w:p>
            <w:pPr>
              <w:pStyle w:val="Paragrafoelenco"/>
              <w:ind w:left="284"/>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rPr>
                <w:rFonts w:ascii="Arial" w:hAnsi="Arial" w:cs="Arial"/>
                <w:i/>
                <w:color w:val="000000" w:themeColor="text1"/>
                <w:sz w:val="15"/>
                <w:szCs w:val="15"/>
              </w:rPr>
            </w:pPr>
            <w:r>
              <w:rPr>
                <w:rFonts w:ascii="Arial" w:hAnsi="Arial" w:cs="Arial"/>
                <w:color w:val="000000" w:themeColor="text1"/>
                <w:w w:val="0"/>
                <w:sz w:val="15"/>
                <w:szCs w:val="15"/>
              </w:rPr>
              <w:t>[………….…]</w:t>
            </w: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sz w:val="15"/>
                <w:szCs w:val="15"/>
              </w:rPr>
              <w:t>(indirizzo web, autorità o organismo di emanazione, riferimento preciso della documentazione):</w:t>
            </w:r>
            <w:r>
              <w:rPr>
                <w:rFonts w:ascii="Arial" w:hAnsi="Arial" w:cs="Arial"/>
                <w:i/>
                <w:color w:val="000000" w:themeColor="text1"/>
                <w:sz w:val="15"/>
                <w:szCs w:val="15"/>
              </w:rPr>
              <w:t xml:space="preserve"> </w:t>
            </w:r>
          </w:p>
          <w:p>
            <w:pPr>
              <w:rPr>
                <w:rFonts w:ascii="Arial" w:hAnsi="Arial" w:cs="Arial"/>
                <w:color w:val="000000" w:themeColor="text1"/>
                <w:w w:val="0"/>
                <w:sz w:val="15"/>
                <w:szCs w:val="15"/>
              </w:rPr>
            </w:pPr>
            <w:r>
              <w:rPr>
                <w:rFonts w:ascii="Arial" w:hAnsi="Arial" w:cs="Arial"/>
                <w:color w:val="000000" w:themeColor="text1"/>
                <w:sz w:val="15"/>
                <w:szCs w:val="15"/>
              </w:rPr>
              <w:t>[…………][……..…][…………]</w:t>
            </w:r>
          </w:p>
        </w:tc>
      </w:tr>
      <w:tr>
        <w:trPr>
          <w:trHeight w:val="51"/>
        </w:trPr>
        <w:tc>
          <w:tcPr>
            <w:tcW w:w="4644" w:type="dxa"/>
            <w:shd w:val="clear" w:color="auto" w:fill="auto"/>
          </w:tcPr>
          <w:p>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Per gli appalti di servizi:</w:t>
            </w:r>
          </w:p>
          <w:p>
            <w:pPr>
              <w:pStyle w:val="Paragrafoelenco"/>
              <w:tabs>
                <w:tab w:val="left" w:pos="284"/>
              </w:tabs>
              <w:spacing w:before="0" w:after="0"/>
              <w:ind w:left="284"/>
              <w:rPr>
                <w:rFonts w:ascii="Arial" w:hAnsi="Arial" w:cs="Arial"/>
                <w:color w:val="000000" w:themeColor="text1"/>
                <w:sz w:val="15"/>
                <w:szCs w:val="15"/>
              </w:rPr>
            </w:pPr>
          </w:p>
          <w:p>
            <w:pPr>
              <w:pStyle w:val="Paragrafoelenco"/>
              <w:tabs>
                <w:tab w:val="left" w:pos="284"/>
              </w:tabs>
              <w:spacing w:before="0" w:after="0"/>
              <w:ind w:left="284"/>
              <w:rPr>
                <w:rFonts w:ascii="Arial" w:hAnsi="Arial" w:cs="Arial"/>
                <w:color w:val="000000" w:themeColor="text1"/>
                <w:sz w:val="15"/>
                <w:szCs w:val="15"/>
              </w:rPr>
            </w:pPr>
            <w:r>
              <w:rPr>
                <w:rFonts w:ascii="Arial" w:hAnsi="Arial" w:cs="Arial"/>
                <w:color w:val="000000" w:themeColor="text1"/>
                <w:sz w:val="15"/>
                <w:szCs w:val="15"/>
              </w:rPr>
              <w:t xml:space="preserve">È richiesta una particolare </w:t>
            </w:r>
            <w:r>
              <w:rPr>
                <w:rFonts w:ascii="Arial" w:hAnsi="Arial" w:cs="Arial"/>
                <w:b/>
                <w:color w:val="000000" w:themeColor="text1"/>
                <w:sz w:val="15"/>
                <w:szCs w:val="15"/>
              </w:rPr>
              <w:t>autorizzazione o appartenenza</w:t>
            </w:r>
            <w:r>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pPr>
              <w:pStyle w:val="Paragrafoelenco"/>
              <w:tabs>
                <w:tab w:val="left" w:pos="284"/>
              </w:tabs>
              <w:spacing w:before="0" w:after="0"/>
              <w:ind w:left="284"/>
              <w:rPr>
                <w:rFonts w:ascii="Arial" w:hAnsi="Arial" w:cs="Arial"/>
                <w:color w:val="000000" w:themeColor="text1"/>
                <w:sz w:val="15"/>
                <w:szCs w:val="15"/>
              </w:rPr>
            </w:pPr>
          </w:p>
          <w:p>
            <w:pPr>
              <w:pStyle w:val="Paragrafoelenco"/>
              <w:tabs>
                <w:tab w:val="left" w:pos="0"/>
              </w:tabs>
              <w:spacing w:before="0" w:after="0"/>
              <w:ind w:left="0"/>
              <w:rPr>
                <w:rFonts w:ascii="Arial" w:hAnsi="Arial" w:cs="Arial"/>
                <w:b/>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 Sì [ ] No</w:t>
            </w: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br/>
              <w:t>In caso affermativo, specificare quale documentazione e se l'operatore economico ne dispone: [ …] [ ] Sì [ ] No</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w w:val="0"/>
                <w:sz w:val="15"/>
                <w:szCs w:val="15"/>
              </w:rPr>
            </w:pPr>
            <w:r>
              <w:rPr>
                <w:rFonts w:ascii="Arial" w:hAnsi="Arial" w:cs="Arial"/>
                <w:color w:val="000000" w:themeColor="text1"/>
                <w:sz w:val="15"/>
                <w:szCs w:val="15"/>
              </w:rPr>
              <w:t>[…………][……….…][…………]</w:t>
            </w:r>
          </w:p>
        </w:tc>
      </w:tr>
    </w:tbl>
    <w:p>
      <w:pPr>
        <w:pStyle w:val="SectionTitle"/>
        <w:spacing w:before="0" w:after="0"/>
        <w:jc w:val="both"/>
        <w:rPr>
          <w:rFonts w:ascii="Arial" w:hAnsi="Arial" w:cs="Arial"/>
          <w:color w:val="000000" w:themeColor="text1"/>
          <w:sz w:val="15"/>
          <w:szCs w:val="15"/>
        </w:rPr>
      </w:pPr>
    </w:p>
    <w:p>
      <w:pPr>
        <w:spacing w:before="0"/>
        <w:rPr>
          <w:color w:val="000000" w:themeColor="text1"/>
          <w:sz w:val="15"/>
          <w:szCs w:val="15"/>
        </w:rPr>
      </w:pPr>
      <w:r>
        <w:rPr>
          <w:color w:val="000000" w:themeColor="text1"/>
          <w:sz w:val="15"/>
          <w:szCs w:val="15"/>
        </w:rPr>
        <w:br w:type="page"/>
      </w:r>
    </w:p>
    <w:p>
      <w:pPr>
        <w:pStyle w:val="SectionTitle"/>
        <w:spacing w:before="0" w:after="0"/>
        <w:jc w:val="both"/>
        <w:rPr>
          <w:rFonts w:ascii="Arial" w:hAnsi="Arial" w:cs="Arial"/>
          <w:b w:val="0"/>
          <w:caps/>
          <w:smallCaps w:val="0"/>
          <w:color w:val="000000" w:themeColor="text1"/>
          <w:sz w:val="15"/>
          <w:szCs w:val="15"/>
        </w:rPr>
      </w:pPr>
    </w:p>
    <w:p>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B: Capacità economica e finanziaria (</w:t>
      </w:r>
      <w:r>
        <w:rPr>
          <w:rFonts w:ascii="Arial" w:hAnsi="Arial" w:cs="Arial"/>
          <w:b w:val="0"/>
          <w:smallCaps w:val="0"/>
          <w:color w:val="000000" w:themeColor="text1"/>
          <w:sz w:val="15"/>
          <w:szCs w:val="15"/>
        </w:rPr>
        <w:t xml:space="preserve">Articolo 83, comma 1, lettera </w:t>
      </w:r>
      <w:r>
        <w:rPr>
          <w:rFonts w:ascii="Arial" w:hAnsi="Arial" w:cs="Arial"/>
          <w:b w:val="0"/>
          <w:i/>
          <w:smallCaps w:val="0"/>
          <w:color w:val="000000" w:themeColor="text1"/>
          <w:sz w:val="15"/>
          <w:szCs w:val="15"/>
        </w:rPr>
        <w:t>b)</w:t>
      </w:r>
      <w:r>
        <w:rPr>
          <w:rFonts w:ascii="Arial" w:hAnsi="Arial" w:cs="Arial"/>
          <w:b w:val="0"/>
          <w:smallCaps w:val="0"/>
          <w:color w:val="000000" w:themeColor="text1"/>
          <w:sz w:val="15"/>
          <w:szCs w:val="15"/>
        </w:rPr>
        <w:t>, del Codice)</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sz w:val="15"/>
                <w:szCs w:val="15"/>
              </w:rPr>
            </w:pPr>
            <w:r>
              <w:rPr>
                <w:rFonts w:ascii="Arial" w:hAnsi="Arial" w:cs="Arial"/>
                <w:b/>
                <w:color w:val="000000" w:themeColor="text1"/>
                <w:sz w:val="15"/>
                <w:szCs w:val="15"/>
              </w:rPr>
              <w:t>Capacità economica e finanziaria</w:t>
            </w:r>
          </w:p>
        </w:tc>
        <w:tc>
          <w:tcPr>
            <w:tcW w:w="4645" w:type="dxa"/>
            <w:shd w:val="clear" w:color="auto" w:fill="auto"/>
          </w:tcPr>
          <w:p>
            <w:pPr>
              <w:rPr>
                <w:rFonts w:ascii="Arial" w:hAnsi="Arial" w:cs="Arial"/>
                <w:b/>
                <w:i/>
                <w:color w:val="000000" w:themeColor="text1"/>
                <w:sz w:val="15"/>
                <w:szCs w:val="15"/>
              </w:rPr>
            </w:pPr>
            <w:r>
              <w:rPr>
                <w:rFonts w:ascii="Arial" w:hAnsi="Arial" w:cs="Arial"/>
                <w:b/>
                <w:color w:val="000000" w:themeColor="text1"/>
                <w:sz w:val="15"/>
                <w:szCs w:val="15"/>
              </w:rPr>
              <w:t>Risposta</w:t>
            </w:r>
            <w:r>
              <w:rPr>
                <w:rFonts w:ascii="Arial" w:hAnsi="Arial" w:cs="Arial"/>
                <w:b/>
                <w:i/>
                <w:color w:val="000000" w:themeColor="text1"/>
                <w:sz w:val="15"/>
                <w:szCs w:val="15"/>
              </w:rPr>
              <w:t>:</w:t>
            </w:r>
          </w:p>
        </w:tc>
      </w:tr>
      <w:tr>
        <w:tc>
          <w:tcPr>
            <w:tcW w:w="4644" w:type="dxa"/>
            <w:shd w:val="clear" w:color="auto" w:fill="auto"/>
          </w:tcPr>
          <w:p>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1a)  Il </w:t>
            </w:r>
            <w:r>
              <w:rPr>
                <w:rFonts w:ascii="Arial" w:hAnsi="Arial" w:cs="Arial"/>
                <w:b/>
                <w:color w:val="000000" w:themeColor="text1"/>
                <w:sz w:val="15"/>
                <w:szCs w:val="15"/>
              </w:rPr>
              <w:t>fatturato annuo</w:t>
            </w:r>
            <w:r>
              <w:rPr>
                <w:rFonts w:ascii="Arial" w:hAnsi="Arial" w:cs="Arial"/>
                <w:color w:val="000000" w:themeColor="text1"/>
                <w:sz w:val="15"/>
                <w:szCs w:val="15"/>
              </w:rPr>
              <w:t xml:space="preserve"> ("generale") dell'operatore economico per il numero di esercizi richiesto nell'avviso o bando pertinente o nei documenti di gara è il seguente</w:t>
            </w:r>
            <w:r>
              <w:rPr>
                <w:rFonts w:ascii="Arial" w:hAnsi="Arial" w:cs="Arial"/>
                <w:b/>
                <w:color w:val="000000" w:themeColor="text1"/>
                <w:sz w:val="15"/>
                <w:szCs w:val="15"/>
              </w:rPr>
              <w:t>:</w:t>
            </w:r>
          </w:p>
          <w:p>
            <w:pPr>
              <w:spacing w:before="0" w:after="0"/>
              <w:ind w:left="284" w:hanging="284"/>
              <w:rPr>
                <w:rFonts w:ascii="Arial" w:hAnsi="Arial" w:cs="Arial"/>
                <w:b/>
                <w:color w:val="000000" w:themeColor="text1"/>
                <w:sz w:val="15"/>
                <w:szCs w:val="15"/>
              </w:rPr>
            </w:pPr>
          </w:p>
          <w:p>
            <w:pPr>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e/o,</w:t>
            </w:r>
          </w:p>
          <w:p>
            <w:pPr>
              <w:spacing w:before="0" w:after="0"/>
              <w:ind w:left="284" w:hanging="142"/>
              <w:rPr>
                <w:rFonts w:ascii="Arial" w:hAnsi="Arial" w:cs="Arial"/>
                <w:color w:val="000000" w:themeColor="text1"/>
                <w:sz w:val="15"/>
                <w:szCs w:val="15"/>
              </w:rPr>
            </w:pPr>
          </w:p>
          <w:p>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1b) Il </w:t>
            </w:r>
            <w:r>
              <w:rPr>
                <w:rFonts w:ascii="Arial" w:hAnsi="Arial" w:cs="Arial"/>
                <w:b/>
                <w:color w:val="000000" w:themeColor="text1"/>
                <w:sz w:val="15"/>
                <w:szCs w:val="15"/>
              </w:rPr>
              <w:t>fatturato annuo medio</w:t>
            </w:r>
            <w:r>
              <w:rPr>
                <w:rFonts w:ascii="Arial" w:hAnsi="Arial" w:cs="Arial"/>
                <w:color w:val="000000" w:themeColor="text1"/>
                <w:sz w:val="15"/>
                <w:szCs w:val="15"/>
              </w:rPr>
              <w:t xml:space="preserve"> dell'operatore economico </w:t>
            </w:r>
            <w:r>
              <w:rPr>
                <w:rFonts w:ascii="Arial" w:hAnsi="Arial" w:cs="Arial"/>
                <w:b/>
                <w:color w:val="000000" w:themeColor="text1"/>
                <w:sz w:val="15"/>
                <w:szCs w:val="15"/>
              </w:rPr>
              <w:t xml:space="preserve">per il numero di esercizi richiesto nell'avviso o bando pertinente o nei documenti di gara è il seguente </w:t>
            </w:r>
            <w:r>
              <w:rPr>
                <w:rFonts w:ascii="Arial" w:hAnsi="Arial" w:cs="Arial"/>
                <w:color w:val="000000" w:themeColor="text1"/>
                <w:sz w:val="15"/>
                <w:szCs w:val="15"/>
              </w:rPr>
              <w:t>(</w:t>
            </w:r>
            <w:r>
              <w:rPr>
                <w:rStyle w:val="Rimandonotaapidipagina"/>
                <w:rFonts w:ascii="Arial" w:hAnsi="Arial" w:cs="Arial"/>
                <w:b/>
                <w:color w:val="000000" w:themeColor="text1"/>
                <w:sz w:val="15"/>
                <w:szCs w:val="15"/>
              </w:rPr>
              <w:footnoteReference w:id="29"/>
            </w:r>
            <w:r>
              <w:rPr>
                <w:rFonts w:ascii="Arial" w:hAnsi="Arial" w:cs="Arial"/>
                <w:color w:val="000000" w:themeColor="text1"/>
                <w:sz w:val="15"/>
                <w:szCs w:val="15"/>
              </w:rPr>
              <w:t>)</w:t>
            </w:r>
            <w:r>
              <w:rPr>
                <w:rFonts w:ascii="Arial" w:hAnsi="Arial" w:cs="Arial"/>
                <w:b/>
                <w:color w:val="000000" w:themeColor="text1"/>
                <w:sz w:val="15"/>
                <w:szCs w:val="15"/>
              </w:rPr>
              <w:t>:</w:t>
            </w:r>
          </w:p>
          <w:p>
            <w:pPr>
              <w:spacing w:before="0" w:after="0"/>
              <w:ind w:left="284" w:hanging="284"/>
              <w:rPr>
                <w:rFonts w:ascii="Arial" w:hAnsi="Arial" w:cs="Arial"/>
                <w:color w:val="000000" w:themeColor="text1"/>
                <w:sz w:val="15"/>
                <w:szCs w:val="15"/>
              </w:rPr>
            </w:pPr>
          </w:p>
          <w:p>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esercizio:  [……] fatturato: [……] […] valuta</w:t>
            </w:r>
            <w:r>
              <w:rPr>
                <w:rFonts w:ascii="Arial" w:hAnsi="Arial" w:cs="Arial"/>
                <w:color w:val="000000" w:themeColor="text1"/>
                <w:sz w:val="15"/>
                <w:szCs w:val="15"/>
              </w:rPr>
              <w:br/>
              <w:t>esercizio:  [……] fatturato: [……] […] valuta</w:t>
            </w:r>
            <w:r>
              <w:rPr>
                <w:rFonts w:ascii="Arial" w:hAnsi="Arial" w:cs="Arial"/>
                <w:color w:val="000000" w:themeColor="text1"/>
                <w:sz w:val="15"/>
                <w:szCs w:val="15"/>
              </w:rPr>
              <w:br/>
              <w:t>esercizio:  [……] fatturato: [……] […] valuta</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(numero di esercizi, fatturato medio)</w:t>
            </w:r>
            <w:r>
              <w:rPr>
                <w:rFonts w:ascii="Arial" w:hAnsi="Arial" w:cs="Arial"/>
                <w:b/>
                <w:color w:val="000000" w:themeColor="text1"/>
                <w:sz w:val="15"/>
                <w:szCs w:val="15"/>
              </w:rPr>
              <w:t>:</w:t>
            </w:r>
            <w:r>
              <w:rPr>
                <w:rFonts w:ascii="Arial" w:hAnsi="Arial" w:cs="Arial"/>
                <w:color w:val="000000" w:themeColor="text1"/>
                <w:sz w:val="15"/>
                <w:szCs w:val="15"/>
              </w:rPr>
              <w:t xml:space="preserve">  </w:t>
            </w:r>
          </w:p>
          <w:p>
            <w:pPr>
              <w:spacing w:before="0" w:after="0"/>
              <w:rPr>
                <w:rFonts w:ascii="Arial" w:hAnsi="Arial" w:cs="Arial"/>
                <w:color w:val="000000" w:themeColor="text1"/>
                <w:sz w:val="15"/>
                <w:szCs w:val="15"/>
              </w:rPr>
            </w:pPr>
            <w:r>
              <w:rPr>
                <w:rFonts w:ascii="Arial" w:hAnsi="Arial" w:cs="Arial"/>
                <w:color w:val="000000" w:themeColor="text1"/>
                <w:sz w:val="15"/>
                <w:szCs w:val="15"/>
              </w:rPr>
              <w:t>[……], [……] […] valuta</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2a)  Il </w:t>
            </w:r>
            <w:r>
              <w:rPr>
                <w:rFonts w:ascii="Arial" w:hAnsi="Arial" w:cs="Arial"/>
                <w:b/>
                <w:color w:val="000000" w:themeColor="text1"/>
                <w:sz w:val="15"/>
                <w:szCs w:val="15"/>
              </w:rPr>
              <w:t>fatturato</w:t>
            </w:r>
            <w:r>
              <w:rPr>
                <w:rFonts w:ascii="Arial" w:hAnsi="Arial" w:cs="Arial"/>
                <w:color w:val="000000" w:themeColor="text1"/>
                <w:sz w:val="15"/>
                <w:szCs w:val="15"/>
              </w:rPr>
              <w:t xml:space="preserve"> annuo ("specifico") dell'operatore economico</w:t>
            </w:r>
            <w:r>
              <w:rPr>
                <w:rFonts w:ascii="Arial" w:hAnsi="Arial" w:cs="Arial"/>
                <w:b/>
                <w:color w:val="000000" w:themeColor="text1"/>
                <w:sz w:val="15"/>
                <w:szCs w:val="15"/>
              </w:rPr>
              <w:t xml:space="preserve"> nel settore di attività oggetto dell'appalto</w:t>
            </w:r>
            <w:r>
              <w:rPr>
                <w:rFonts w:ascii="Arial" w:hAnsi="Arial" w:cs="Arial"/>
                <w:color w:val="000000" w:themeColor="text1"/>
                <w:sz w:val="15"/>
                <w:szCs w:val="15"/>
              </w:rPr>
              <w:t xml:space="preserve"> e specificato nell'avviso o bando pertinente o nei documenti di gara per il numero di esercizi richiesto è il seguente:</w:t>
            </w:r>
          </w:p>
          <w:p>
            <w:pPr>
              <w:spacing w:before="0" w:after="0"/>
              <w:ind w:left="284" w:hanging="284"/>
              <w:rPr>
                <w:rFonts w:ascii="Arial" w:hAnsi="Arial" w:cs="Arial"/>
                <w:b/>
                <w:color w:val="000000" w:themeColor="text1"/>
                <w:sz w:val="15"/>
                <w:szCs w:val="15"/>
              </w:rPr>
            </w:pPr>
          </w:p>
          <w:p>
            <w:pPr>
              <w:spacing w:before="0" w:after="0"/>
              <w:rPr>
                <w:rFonts w:ascii="Arial" w:hAnsi="Arial" w:cs="Arial"/>
                <w:b/>
                <w:color w:val="000000" w:themeColor="text1"/>
                <w:sz w:val="15"/>
                <w:szCs w:val="15"/>
              </w:rPr>
            </w:pPr>
            <w:r>
              <w:rPr>
                <w:rFonts w:ascii="Arial" w:hAnsi="Arial" w:cs="Arial"/>
                <w:b/>
                <w:color w:val="000000" w:themeColor="text1"/>
                <w:sz w:val="15"/>
                <w:szCs w:val="15"/>
              </w:rPr>
              <w:t>e/o,</w:t>
            </w:r>
          </w:p>
          <w:p>
            <w:pPr>
              <w:spacing w:before="0" w:after="0"/>
              <w:rPr>
                <w:rFonts w:ascii="Arial" w:hAnsi="Arial" w:cs="Arial"/>
                <w:b/>
                <w:color w:val="000000" w:themeColor="text1"/>
                <w:sz w:val="15"/>
                <w:szCs w:val="15"/>
              </w:rPr>
            </w:pPr>
          </w:p>
          <w:p>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2b)  Il </w:t>
            </w:r>
            <w:r>
              <w:rPr>
                <w:rFonts w:ascii="Arial" w:hAnsi="Arial" w:cs="Arial"/>
                <w:b/>
                <w:color w:val="000000" w:themeColor="text1"/>
                <w:sz w:val="15"/>
                <w:szCs w:val="15"/>
              </w:rPr>
              <w:t>fatturato annuo medio</w:t>
            </w:r>
            <w:r>
              <w:rPr>
                <w:rFonts w:ascii="Arial" w:hAnsi="Arial" w:cs="Arial"/>
                <w:color w:val="000000" w:themeColor="text1"/>
                <w:sz w:val="15"/>
                <w:szCs w:val="15"/>
              </w:rPr>
              <w:t xml:space="preserve"> dell'operatore economico </w:t>
            </w:r>
            <w:r>
              <w:rPr>
                <w:rFonts w:ascii="Arial" w:hAnsi="Arial" w:cs="Arial"/>
                <w:b/>
                <w:color w:val="000000" w:themeColor="text1"/>
                <w:sz w:val="15"/>
                <w:szCs w:val="15"/>
              </w:rPr>
              <w:t xml:space="preserve">nel settore e per il numero di esercizi specificato nell'avviso o bando pertinente o nei documenti di gara è il seguente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0"/>
            </w:r>
            <w:r>
              <w:rPr>
                <w:rFonts w:ascii="Arial" w:hAnsi="Arial" w:cs="Arial"/>
                <w:color w:val="000000" w:themeColor="text1"/>
                <w:sz w:val="15"/>
                <w:szCs w:val="15"/>
              </w:rPr>
              <w:t>)</w:t>
            </w:r>
            <w:r>
              <w:rPr>
                <w:rFonts w:ascii="Arial" w:hAnsi="Arial" w:cs="Arial"/>
                <w:b/>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esercizio: [……] fatturato: [……] […]valuta</w:t>
            </w:r>
            <w:r>
              <w:rPr>
                <w:rFonts w:ascii="Arial" w:hAnsi="Arial" w:cs="Arial"/>
                <w:color w:val="000000" w:themeColor="text1"/>
                <w:sz w:val="15"/>
                <w:szCs w:val="15"/>
              </w:rPr>
              <w:br/>
              <w:t>esercizio: [……] fatturato: [……] […]valuta</w:t>
            </w:r>
            <w:r>
              <w:rPr>
                <w:rFonts w:ascii="Arial" w:hAnsi="Arial" w:cs="Arial"/>
                <w:color w:val="000000" w:themeColor="text1"/>
                <w:sz w:val="15"/>
                <w:szCs w:val="15"/>
              </w:rPr>
              <w:br/>
              <w:t>esercizio: [……] fatturato: [……] […]valuta</w:t>
            </w:r>
            <w:r>
              <w:rPr>
                <w:rFonts w:ascii="Arial" w:hAnsi="Arial" w:cs="Arial"/>
                <w:color w:val="000000" w:themeColor="text1"/>
                <w:sz w:val="15"/>
                <w:szCs w:val="15"/>
              </w:rPr>
              <w:br/>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t>(numero di esercizi, fatturato medio)</w:t>
            </w:r>
            <w:r>
              <w:rPr>
                <w:rFonts w:ascii="Arial" w:hAnsi="Arial" w:cs="Arial"/>
                <w:b/>
                <w:color w:val="000000" w:themeColor="text1"/>
                <w:sz w:val="15"/>
                <w:szCs w:val="15"/>
              </w:rPr>
              <w:t>:</w:t>
            </w:r>
            <w:r>
              <w:rPr>
                <w:rFonts w:ascii="Arial" w:hAnsi="Arial" w:cs="Arial"/>
                <w:color w:val="000000" w:themeColor="text1"/>
                <w:sz w:val="15"/>
                <w:szCs w:val="15"/>
              </w:rPr>
              <w:t xml:space="preserve"> </w:t>
            </w:r>
          </w:p>
          <w:p>
            <w:pPr>
              <w:spacing w:before="0" w:after="0"/>
              <w:rPr>
                <w:rFonts w:ascii="Arial" w:hAnsi="Arial" w:cs="Arial"/>
                <w:color w:val="000000" w:themeColor="text1"/>
                <w:sz w:val="15"/>
                <w:szCs w:val="15"/>
              </w:rPr>
            </w:pPr>
            <w:r>
              <w:rPr>
                <w:rFonts w:ascii="Arial" w:hAnsi="Arial" w:cs="Arial"/>
                <w:color w:val="000000" w:themeColor="text1"/>
                <w:sz w:val="15"/>
                <w:szCs w:val="15"/>
              </w:rPr>
              <w:t>[……], [……] […] valuta</w:t>
            </w:r>
          </w:p>
          <w:p>
            <w:pPr>
              <w:spacing w:before="0" w:after="0"/>
              <w:rPr>
                <w:rFonts w:ascii="Arial" w:hAnsi="Arial" w:cs="Arial"/>
                <w:color w:val="000000" w:themeColor="text1"/>
                <w:sz w:val="15"/>
                <w:szCs w:val="15"/>
              </w:rPr>
            </w:pPr>
            <w:r>
              <w:rPr>
                <w:rFonts w:ascii="Arial" w:hAnsi="Arial" w:cs="Arial"/>
                <w:color w:val="000000" w:themeColor="text1"/>
                <w:sz w:val="15"/>
                <w:szCs w:val="15"/>
              </w:rPr>
              <w:br/>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pStyle w:val="Paragrafoelenco"/>
              <w:numPr>
                <w:ilvl w:val="0"/>
                <w:numId w:val="9"/>
              </w:numPr>
              <w:spacing w:before="0" w:after="0"/>
              <w:ind w:left="284" w:hanging="284"/>
              <w:rPr>
                <w:rFonts w:ascii="Arial" w:hAnsi="Arial" w:cs="Arial"/>
                <w:i/>
                <w:color w:val="000000" w:themeColor="text1"/>
                <w:sz w:val="15"/>
                <w:szCs w:val="15"/>
              </w:rPr>
            </w:pPr>
            <w:r>
              <w:rPr>
                <w:rFonts w:ascii="Arial" w:hAnsi="Arial" w:cs="Arial"/>
                <w:color w:val="000000" w:themeColor="text1"/>
                <w:sz w:val="15"/>
                <w:szCs w:val="15"/>
              </w:rPr>
              <w:t xml:space="preserve">Per quanto riguarda gli </w:t>
            </w:r>
            <w:r>
              <w:rPr>
                <w:rFonts w:ascii="Arial" w:hAnsi="Arial" w:cs="Arial"/>
                <w:b/>
                <w:color w:val="000000" w:themeColor="text1"/>
                <w:sz w:val="15"/>
                <w:szCs w:val="15"/>
              </w:rPr>
              <w:t xml:space="preserve">indici finanziari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1"/>
            </w:r>
            <w:r>
              <w:rPr>
                <w:rFonts w:ascii="Arial" w:hAnsi="Arial" w:cs="Arial"/>
                <w:color w:val="000000" w:themeColor="text1"/>
                <w:sz w:val="15"/>
                <w:szCs w:val="15"/>
              </w:rPr>
              <w:t xml:space="preserve">) specificati nell'avviso o bando pertinente o nei documenti di gara ai sensi dell’art. 83 comma 4, lett. </w:t>
            </w:r>
            <w:r>
              <w:rPr>
                <w:rFonts w:ascii="Arial" w:hAnsi="Arial" w:cs="Arial"/>
                <w:i/>
                <w:color w:val="000000" w:themeColor="text1"/>
                <w:sz w:val="15"/>
                <w:szCs w:val="15"/>
              </w:rPr>
              <w:t>b)</w:t>
            </w:r>
            <w:r>
              <w:rPr>
                <w:rFonts w:ascii="Arial" w:hAnsi="Arial" w:cs="Arial"/>
                <w:color w:val="000000" w:themeColor="text1"/>
                <w:sz w:val="15"/>
                <w:szCs w:val="15"/>
              </w:rPr>
              <w:t>, del Codice, l'operatore economico dichiara che i valori attuali degli indici richiesti sono i seguenti:</w:t>
            </w:r>
            <w:r>
              <w:rPr>
                <w:rFonts w:ascii="Arial" w:hAnsi="Arial" w:cs="Arial"/>
                <w:color w:val="000000" w:themeColor="text1"/>
                <w:sz w:val="15"/>
                <w:szCs w:val="15"/>
              </w:rPr>
              <w:br/>
            </w:r>
          </w:p>
          <w:p>
            <w:pPr>
              <w:pStyle w:val="Paragrafoelenco"/>
              <w:spacing w:before="0" w:after="0"/>
              <w:ind w:left="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(indicazione dell'indice richiesto, come rapporto tra x e y (</w:t>
            </w:r>
            <w:r>
              <w:rPr>
                <w:rStyle w:val="Rimandonotaapidipagina"/>
                <w:rFonts w:ascii="Arial" w:hAnsi="Arial" w:cs="Arial"/>
                <w:color w:val="000000" w:themeColor="text1"/>
                <w:sz w:val="15"/>
                <w:szCs w:val="15"/>
              </w:rPr>
              <w:footnoteReference w:id="32"/>
            </w:r>
            <w:r>
              <w:rPr>
                <w:rFonts w:ascii="Arial" w:hAnsi="Arial" w:cs="Arial"/>
                <w:color w:val="000000" w:themeColor="text1"/>
                <w:sz w:val="15"/>
                <w:szCs w:val="15"/>
              </w:rPr>
              <w:t>), e valore)</w:t>
            </w:r>
            <w:r>
              <w:rPr>
                <w:rFonts w:ascii="Arial" w:hAnsi="Arial" w:cs="Arial"/>
                <w:color w:val="000000" w:themeColor="text1"/>
                <w:sz w:val="15"/>
                <w:szCs w:val="15"/>
              </w:rPr>
              <w:br/>
              <w:t>[……], [……] (</w:t>
            </w:r>
            <w:r>
              <w:rPr>
                <w:rStyle w:val="Rimandonotaapidipagina"/>
                <w:rFonts w:ascii="Arial" w:hAnsi="Arial" w:cs="Arial"/>
                <w:color w:val="000000" w:themeColor="text1"/>
                <w:sz w:val="15"/>
                <w:szCs w:val="15"/>
              </w:rPr>
              <w:footnoteReference w:id="33"/>
            </w:r>
            <w:r>
              <w:rPr>
                <w:rFonts w:ascii="Arial" w:hAnsi="Arial" w:cs="Arial"/>
                <w:color w:val="000000" w:themeColor="text1"/>
                <w:sz w:val="15"/>
                <w:szCs w:val="15"/>
              </w:rPr>
              <w:t>)</w:t>
            </w:r>
          </w:p>
          <w:p>
            <w:pPr>
              <w:spacing w:before="0" w:after="0"/>
              <w:rPr>
                <w:rFonts w:ascii="Arial" w:hAnsi="Arial" w:cs="Arial"/>
                <w:i/>
                <w:color w:val="000000" w:themeColor="text1"/>
                <w:sz w:val="15"/>
                <w:szCs w:val="15"/>
              </w:rPr>
            </w:pPr>
          </w:p>
          <w:p>
            <w:pPr>
              <w:spacing w:before="0" w:after="0"/>
              <w:rPr>
                <w:rFonts w:ascii="Arial" w:hAnsi="Arial" w:cs="Arial"/>
                <w:i/>
                <w:color w:val="000000" w:themeColor="text1"/>
                <w:sz w:val="15"/>
                <w:szCs w:val="15"/>
              </w:rPr>
            </w:pPr>
          </w:p>
          <w:p>
            <w:pPr>
              <w:spacing w:before="0" w:after="0"/>
              <w:rPr>
                <w:rFonts w:ascii="Arial" w:hAnsi="Arial" w:cs="Arial"/>
                <w:i/>
                <w:color w:val="000000" w:themeColor="text1"/>
                <w:sz w:val="15"/>
                <w:szCs w:val="15"/>
              </w:rPr>
            </w:pPr>
          </w:p>
          <w:p>
            <w:pPr>
              <w:spacing w:before="0" w:after="0"/>
              <w:rPr>
                <w:rFonts w:ascii="Arial" w:hAnsi="Arial" w:cs="Arial"/>
                <w:i/>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r>
              <w:rPr>
                <w:rFonts w:ascii="Arial" w:hAnsi="Arial" w:cs="Arial"/>
                <w:i/>
                <w:color w:val="000000" w:themeColor="text1"/>
                <w:sz w:val="15"/>
                <w:szCs w:val="15"/>
              </w:rPr>
              <w:t xml:space="preserv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pStyle w:val="Paragrafoelenco"/>
              <w:numPr>
                <w:ilvl w:val="0"/>
                <w:numId w:val="9"/>
              </w:numPr>
              <w:ind w:left="284" w:hanging="284"/>
              <w:rPr>
                <w:rFonts w:ascii="Arial" w:hAnsi="Arial" w:cs="Arial"/>
                <w:i/>
                <w:color w:val="000000" w:themeColor="text1"/>
                <w:sz w:val="15"/>
                <w:szCs w:val="15"/>
              </w:rPr>
            </w:pPr>
            <w:r>
              <w:rPr>
                <w:rFonts w:ascii="Arial" w:hAnsi="Arial" w:cs="Arial"/>
                <w:color w:val="000000" w:themeColor="text1"/>
                <w:sz w:val="15"/>
                <w:szCs w:val="15"/>
              </w:rPr>
              <w:t xml:space="preserve">L'importo assicurato dalla </w:t>
            </w:r>
            <w:r>
              <w:rPr>
                <w:rFonts w:ascii="Arial" w:hAnsi="Arial" w:cs="Arial"/>
                <w:b/>
                <w:color w:val="000000" w:themeColor="text1"/>
                <w:sz w:val="15"/>
                <w:szCs w:val="15"/>
              </w:rPr>
              <w:t>copertura contro i rischi professional</w:t>
            </w:r>
            <w:r>
              <w:rPr>
                <w:rFonts w:ascii="Arial" w:hAnsi="Arial" w:cs="Arial"/>
                <w:color w:val="000000" w:themeColor="text1"/>
                <w:sz w:val="15"/>
                <w:szCs w:val="15"/>
              </w:rPr>
              <w:t xml:space="preserve">i è il seguente (articolo 83, comma 4, lettera </w:t>
            </w:r>
            <w:r>
              <w:rPr>
                <w:rFonts w:ascii="Arial" w:hAnsi="Arial" w:cs="Arial"/>
                <w:i/>
                <w:color w:val="000000" w:themeColor="text1"/>
                <w:sz w:val="15"/>
                <w:szCs w:val="15"/>
              </w:rPr>
              <w:t>c)</w:t>
            </w:r>
            <w:r>
              <w:rPr>
                <w:rFonts w:ascii="Arial" w:hAnsi="Arial" w:cs="Arial"/>
                <w:color w:val="000000" w:themeColor="text1"/>
                <w:sz w:val="15"/>
                <w:szCs w:val="15"/>
              </w:rPr>
              <w:t xml:space="preserve"> del Codice):</w:t>
            </w:r>
          </w:p>
          <w:p>
            <w:pPr>
              <w:pStyle w:val="Paragrafoelenco"/>
              <w:ind w:left="284"/>
              <w:rPr>
                <w:rStyle w:val="NormalBoldChar"/>
                <w:rFonts w:ascii="Arial" w:eastAsia="Calibri" w:hAnsi="Arial" w:cs="Arial"/>
                <w:b w:val="0"/>
                <w:i/>
                <w:color w:val="000000" w:themeColor="text1"/>
                <w:sz w:val="15"/>
                <w:szCs w:val="15"/>
              </w:rPr>
            </w:pPr>
          </w:p>
          <w:p>
            <w:pPr>
              <w:rPr>
                <w:rFonts w:ascii="Arial" w:hAnsi="Arial" w:cs="Arial"/>
                <w:color w:val="000000" w:themeColor="text1"/>
                <w:sz w:val="15"/>
                <w:szCs w:val="15"/>
              </w:rPr>
            </w:pPr>
            <w:r>
              <w:rPr>
                <w:rStyle w:val="NormalBoldChar"/>
                <w:rFonts w:ascii="Arial" w:eastAsia="Calibri" w:hAnsi="Arial" w:cs="Arial"/>
                <w:b w:val="0"/>
                <w:color w:val="000000" w:themeColor="text1"/>
                <w:sz w:val="15"/>
                <w:szCs w:val="15"/>
              </w:rPr>
              <w:t xml:space="preserve">Se </w:t>
            </w:r>
            <w:r>
              <w:rPr>
                <w:rFonts w:ascii="Arial" w:hAnsi="Arial" w:cs="Arial"/>
                <w:color w:val="000000" w:themeColor="text1"/>
                <w:sz w:val="15"/>
                <w:szCs w:val="15"/>
              </w:rPr>
              <w:t>tali informazioni sono disponibili elettronicamente, indicare:</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 […] valuta</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pPr>
              <w:spacing w:before="0" w:after="0"/>
              <w:rPr>
                <w:rFonts w:ascii="Arial" w:hAnsi="Arial" w:cs="Arial"/>
                <w:color w:val="000000" w:themeColor="text1"/>
                <w:sz w:val="15"/>
                <w:szCs w:val="15"/>
              </w:rPr>
            </w:pPr>
            <w:r>
              <w:rPr>
                <w:rFonts w:ascii="Arial" w:hAnsi="Arial" w:cs="Arial"/>
                <w:i/>
                <w:color w:val="000000" w:themeColor="text1"/>
                <w:sz w:val="15"/>
                <w:szCs w:val="15"/>
              </w:rPr>
              <w:t xml:space="preserve"> </w:t>
            </w:r>
            <w:r>
              <w:rPr>
                <w:rFonts w:ascii="Arial" w:hAnsi="Arial" w:cs="Arial"/>
                <w:color w:val="000000" w:themeColor="text1"/>
                <w:sz w:val="15"/>
                <w:szCs w:val="15"/>
              </w:rPr>
              <w:t>[……….…][…………][………..…]</w:t>
            </w:r>
          </w:p>
        </w:tc>
      </w:tr>
      <w:tr>
        <w:tc>
          <w:tcPr>
            <w:tcW w:w="4644" w:type="dxa"/>
            <w:shd w:val="clear" w:color="auto" w:fill="auto"/>
          </w:tcPr>
          <w:p>
            <w:pPr>
              <w:pStyle w:val="Paragrafoelenco"/>
              <w:numPr>
                <w:ilvl w:val="0"/>
                <w:numId w:val="9"/>
              </w:numPr>
              <w:ind w:left="284" w:hanging="284"/>
              <w:rPr>
                <w:rFonts w:ascii="Arial" w:hAnsi="Arial" w:cs="Arial"/>
                <w:color w:val="000000" w:themeColor="text1"/>
                <w:sz w:val="15"/>
                <w:szCs w:val="15"/>
              </w:rPr>
            </w:pPr>
            <w:r>
              <w:rPr>
                <w:rFonts w:ascii="Arial" w:hAnsi="Arial" w:cs="Arial"/>
                <w:color w:val="000000" w:themeColor="text1"/>
                <w:sz w:val="15"/>
                <w:szCs w:val="15"/>
              </w:rPr>
              <w:t xml:space="preserve">Per quanto riguarda gli </w:t>
            </w:r>
            <w:r>
              <w:rPr>
                <w:rFonts w:ascii="Arial" w:hAnsi="Arial" w:cs="Arial"/>
                <w:b/>
                <w:color w:val="000000" w:themeColor="text1"/>
                <w:sz w:val="15"/>
                <w:szCs w:val="15"/>
              </w:rPr>
              <w:t>eventuali altri requisiti economici o finanziari</w:t>
            </w:r>
            <w:r>
              <w:rPr>
                <w:rFonts w:ascii="Arial" w:hAnsi="Arial" w:cs="Arial"/>
                <w:color w:val="000000" w:themeColor="text1"/>
                <w:sz w:val="15"/>
                <w:szCs w:val="15"/>
              </w:rPr>
              <w:t xml:space="preserve"> specificati nell'avviso o bando pertinente o nei documenti di gara, l'operatore economico dichiara che:</w:t>
            </w:r>
            <w:r>
              <w:rPr>
                <w:rFonts w:ascii="Arial" w:hAnsi="Arial" w:cs="Arial"/>
                <w:color w:val="000000" w:themeColor="text1"/>
                <w:sz w:val="15"/>
                <w:szCs w:val="15"/>
              </w:rPr>
              <w:br/>
            </w:r>
          </w:p>
          <w:p>
            <w:pPr>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t xml:space="preserve">(indirizzo web, autorità o organismo di emanazione, riferimento preciso della documentazione): </w:t>
            </w:r>
          </w:p>
          <w:p>
            <w:pPr>
              <w:rPr>
                <w:rFonts w:ascii="Arial" w:hAnsi="Arial" w:cs="Arial"/>
                <w:color w:val="000000" w:themeColor="text1"/>
                <w:sz w:val="15"/>
                <w:szCs w:val="15"/>
              </w:rPr>
            </w:pPr>
            <w:r>
              <w:rPr>
                <w:rFonts w:ascii="Arial" w:hAnsi="Arial" w:cs="Arial"/>
                <w:color w:val="000000" w:themeColor="text1"/>
                <w:sz w:val="15"/>
                <w:szCs w:val="15"/>
              </w:rPr>
              <w:t>[…………..][……….…][………..…]</w:t>
            </w:r>
          </w:p>
        </w:tc>
      </w:tr>
    </w:tbl>
    <w:p>
      <w:pPr>
        <w:pStyle w:val="SectionTitle"/>
        <w:spacing w:before="0" w:after="0"/>
        <w:jc w:val="both"/>
        <w:rPr>
          <w:rFonts w:ascii="Arial" w:hAnsi="Arial" w:cs="Arial"/>
          <w:caps/>
          <w:smallCaps w:val="0"/>
          <w:color w:val="000000" w:themeColor="text1"/>
          <w:sz w:val="15"/>
          <w:szCs w:val="15"/>
        </w:rPr>
      </w:pPr>
    </w:p>
    <w:p>
      <w:pPr>
        <w:pStyle w:val="Titolo1"/>
        <w:numPr>
          <w:ilvl w:val="0"/>
          <w:numId w:val="0"/>
        </w:numPr>
        <w:spacing w:before="0" w:after="0"/>
        <w:ind w:left="850"/>
        <w:rPr>
          <w:color w:val="000000" w:themeColor="text1"/>
          <w:sz w:val="15"/>
          <w:szCs w:val="15"/>
        </w:rPr>
      </w:pPr>
    </w:p>
    <w:p>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C: Capacità tecniche e professionali (A</w:t>
      </w:r>
      <w:r>
        <w:rPr>
          <w:rFonts w:ascii="Arial" w:hAnsi="Arial" w:cs="Arial"/>
          <w:b w:val="0"/>
          <w:smallCaps w:val="0"/>
          <w:color w:val="000000" w:themeColor="text1"/>
          <w:sz w:val="15"/>
          <w:szCs w:val="15"/>
        </w:rPr>
        <w:t xml:space="preserve">rticolo 83, comma 1, lettera </w:t>
      </w:r>
      <w:r>
        <w:rPr>
          <w:rFonts w:ascii="Arial" w:hAnsi="Arial" w:cs="Arial"/>
          <w:b w:val="0"/>
          <w:i/>
          <w:smallCaps w:val="0"/>
          <w:color w:val="000000" w:themeColor="text1"/>
          <w:sz w:val="15"/>
          <w:szCs w:val="15"/>
        </w:rPr>
        <w:t>c)</w:t>
      </w:r>
      <w:r>
        <w:rPr>
          <w:rFonts w:ascii="Arial" w:hAnsi="Arial" w:cs="Arial"/>
          <w:b w:val="0"/>
          <w:smallCaps w:val="0"/>
          <w:color w:val="000000" w:themeColor="text1"/>
          <w:sz w:val="15"/>
          <w:szCs w:val="15"/>
        </w:rPr>
        <w:t>, del Codice)</w:t>
      </w:r>
    </w:p>
    <w:p>
      <w:pPr>
        <w:pStyle w:val="Titolo1"/>
        <w:numPr>
          <w:ilvl w:val="0"/>
          <w:numId w:val="0"/>
        </w:numPr>
        <w:spacing w:before="0" w:after="0"/>
        <w:ind w:left="850"/>
        <w:rPr>
          <w:color w:val="000000" w:themeColor="text1"/>
          <w:sz w:val="15"/>
          <w:szCs w:val="15"/>
        </w:rPr>
      </w:pP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tc>
          <w:tcPr>
            <w:tcW w:w="4644" w:type="dxa"/>
            <w:shd w:val="clear" w:color="auto" w:fill="FFFFFF" w:themeFill="background1"/>
          </w:tcPr>
          <w:p>
            <w:pPr>
              <w:rPr>
                <w:rFonts w:ascii="Arial" w:hAnsi="Arial" w:cs="Arial"/>
                <w:b/>
                <w:color w:val="000000" w:themeColor="text1"/>
                <w:sz w:val="15"/>
                <w:szCs w:val="15"/>
              </w:rPr>
            </w:pPr>
            <w:bookmarkStart w:id="8" w:name="_DV_M4300"/>
            <w:bookmarkStart w:id="9" w:name="_DV_M4301"/>
            <w:bookmarkEnd w:id="8"/>
            <w:bookmarkEnd w:id="9"/>
            <w:r>
              <w:rPr>
                <w:rFonts w:ascii="Arial" w:hAnsi="Arial" w:cs="Arial"/>
                <w:b/>
                <w:color w:val="000000" w:themeColor="text1"/>
                <w:sz w:val="15"/>
                <w:szCs w:val="15"/>
              </w:rPr>
              <w:t>Capacità tecniche e professionali</w:t>
            </w:r>
          </w:p>
        </w:tc>
        <w:tc>
          <w:tcPr>
            <w:tcW w:w="4645" w:type="dxa"/>
            <w:shd w:val="clear" w:color="auto" w:fill="FFFFFF" w:themeFill="background1"/>
          </w:tcPr>
          <w:p>
            <w:pPr>
              <w:rPr>
                <w:rFonts w:ascii="Arial" w:hAnsi="Arial" w:cs="Arial"/>
                <w:b/>
                <w:i/>
                <w:color w:val="000000" w:themeColor="text1"/>
                <w:sz w:val="15"/>
                <w:szCs w:val="15"/>
              </w:rPr>
            </w:pPr>
            <w:r>
              <w:rPr>
                <w:rFonts w:ascii="Arial" w:hAnsi="Arial" w:cs="Arial"/>
                <w:b/>
                <w:color w:val="000000" w:themeColor="text1"/>
                <w:sz w:val="15"/>
                <w:szCs w:val="15"/>
              </w:rPr>
              <w:t>Risposta</w:t>
            </w:r>
            <w:r>
              <w:rPr>
                <w:rFonts w:ascii="Arial" w:hAnsi="Arial" w:cs="Arial"/>
                <w:b/>
                <w:i/>
                <w:color w:val="000000" w:themeColor="text1"/>
                <w:sz w:val="15"/>
                <w:szCs w:val="15"/>
              </w:rPr>
              <w:t>:</w:t>
            </w:r>
          </w:p>
        </w:tc>
      </w:tr>
      <w:tr>
        <w:tc>
          <w:tcPr>
            <w:tcW w:w="4644"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1a) Unicamente per gli </w:t>
            </w:r>
            <w:r>
              <w:rPr>
                <w:rFonts w:ascii="Arial" w:hAnsi="Arial" w:cs="Arial"/>
                <w:b/>
                <w:color w:val="000000" w:themeColor="text1"/>
                <w:sz w:val="15"/>
                <w:szCs w:val="15"/>
              </w:rPr>
              <w:t xml:space="preserve">appalti pubblici di lavori, </w:t>
            </w:r>
            <w:r>
              <w:rPr>
                <w:rFonts w:ascii="Arial" w:hAnsi="Arial" w:cs="Arial"/>
                <w:color w:val="000000" w:themeColor="text1"/>
                <w:sz w:val="15"/>
                <w:szCs w:val="15"/>
              </w:rPr>
              <w:t>durante il periodo di riferimento(</w:t>
            </w:r>
            <w:r>
              <w:rPr>
                <w:rStyle w:val="Rimandonotaapidipagina"/>
                <w:rFonts w:ascii="Arial" w:hAnsi="Arial" w:cs="Arial"/>
                <w:color w:val="000000" w:themeColor="text1"/>
                <w:sz w:val="15"/>
                <w:szCs w:val="15"/>
              </w:rPr>
              <w:footnoteReference w:id="34"/>
            </w:r>
            <w:r>
              <w:rPr>
                <w:rFonts w:ascii="Arial" w:hAnsi="Arial" w:cs="Arial"/>
                <w:color w:val="000000" w:themeColor="text1"/>
                <w:sz w:val="15"/>
                <w:szCs w:val="15"/>
              </w:rPr>
              <w:t xml:space="preserve">) l'operatore economico </w:t>
            </w:r>
            <w:r>
              <w:rPr>
                <w:rFonts w:ascii="Arial" w:hAnsi="Arial" w:cs="Arial"/>
                <w:b/>
                <w:color w:val="000000" w:themeColor="text1"/>
                <w:sz w:val="15"/>
                <w:szCs w:val="15"/>
              </w:rPr>
              <w:t>ha eseguito i seguenti lavori del tipo specificato</w:t>
            </w:r>
            <w:r>
              <w:rPr>
                <w:rFonts w:ascii="Arial" w:hAnsi="Arial" w:cs="Arial"/>
                <w:color w:val="000000" w:themeColor="text1"/>
                <w:sz w:val="15"/>
                <w:szCs w:val="15"/>
              </w:rPr>
              <w:t xml:space="preserve">: </w:t>
            </w:r>
          </w:p>
          <w:p>
            <w:pPr>
              <w:spacing w:before="0" w:after="0"/>
              <w:rPr>
                <w:rFonts w:ascii="Arial" w:hAnsi="Arial" w:cs="Arial"/>
                <w:color w:val="000000" w:themeColor="text1"/>
                <w:sz w:val="15"/>
                <w:szCs w:val="15"/>
              </w:rPr>
            </w:pPr>
            <w:r>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t>Numero di anni (periodo specificato nell'avviso o bando pertinente o nei documenti di gara): […] Lavori: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t xml:space="preserve">1b)   Unicamente per gli </w:t>
            </w:r>
            <w:r>
              <w:rPr>
                <w:rFonts w:ascii="Arial" w:hAnsi="Arial" w:cs="Arial"/>
                <w:b/>
                <w:i/>
                <w:color w:val="000000" w:themeColor="text1"/>
                <w:sz w:val="15"/>
                <w:szCs w:val="15"/>
              </w:rPr>
              <w:t>appalti pubblici di forniture e di servizi</w:t>
            </w:r>
            <w:r>
              <w:rPr>
                <w:rFonts w:ascii="Arial" w:hAnsi="Arial" w:cs="Arial"/>
                <w:color w:val="000000" w:themeColor="text1"/>
                <w:sz w:val="15"/>
                <w:szCs w:val="15"/>
              </w:rPr>
              <w:t>:</w:t>
            </w:r>
            <w:r>
              <w:rPr>
                <w:rFonts w:ascii="Arial" w:hAnsi="Arial" w:cs="Arial"/>
                <w:color w:val="000000" w:themeColor="text1"/>
                <w:sz w:val="15"/>
                <w:szCs w:val="15"/>
                <w:shd w:val="clear" w:color="auto" w:fill="BFBFBF"/>
              </w:rPr>
              <w:br/>
            </w:r>
          </w:p>
          <w:p>
            <w:pPr>
              <w:ind w:left="426" w:hanging="426"/>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          Durante il periodo di riferimento l'operatore economico </w:t>
            </w:r>
            <w:r>
              <w:rPr>
                <w:rFonts w:ascii="Arial" w:hAnsi="Arial" w:cs="Arial"/>
                <w:b/>
                <w:color w:val="000000" w:themeColor="text1"/>
                <w:sz w:val="15"/>
                <w:szCs w:val="15"/>
              </w:rPr>
              <w:t xml:space="preserve">ha consegnato le seguenti forniture principali del tipo specificato o prestato i seguenti servizi principali del tipo specificato: </w:t>
            </w:r>
            <w:r>
              <w:rPr>
                <w:rFonts w:ascii="Arial" w:hAnsi="Arial" w:cs="Arial"/>
                <w:color w:val="000000" w:themeColor="text1"/>
                <w:sz w:val="15"/>
                <w:szCs w:val="15"/>
              </w:rPr>
              <w:t>Indicare nell'elenco gli importi, le date e i destinatari, pubblici o privati(</w:t>
            </w:r>
            <w:r>
              <w:rPr>
                <w:rStyle w:val="Rimandonotaapidipagina"/>
                <w:rFonts w:ascii="Arial" w:hAnsi="Arial" w:cs="Arial"/>
                <w:color w:val="000000" w:themeColor="text1"/>
                <w:sz w:val="15"/>
                <w:szCs w:val="15"/>
              </w:rPr>
              <w:footnoteReference w:id="35"/>
            </w:r>
            <w:r>
              <w:rPr>
                <w:rFonts w:ascii="Arial" w:hAnsi="Arial" w:cs="Arial"/>
                <w:color w:val="000000" w:themeColor="text1"/>
                <w:sz w:val="15"/>
                <w:szCs w:val="15"/>
              </w:rPr>
              <w:t>):</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 xml:space="preserve">Numero di anni (periodo specificato nell'avviso o bando pertinente o nei documenti di gara): </w:t>
            </w:r>
          </w:p>
          <w:p>
            <w:pPr>
              <w:rPr>
                <w:rFonts w:ascii="Arial" w:hAnsi="Arial" w:cs="Arial"/>
                <w:color w:val="000000" w:themeColor="text1"/>
                <w:sz w:val="15"/>
                <w:szCs w:val="15"/>
              </w:rPr>
            </w:pPr>
            <w:r>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tc>
                <w:tcPr>
                  <w:tcW w:w="1336"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Descrizione</w:t>
                  </w:r>
                </w:p>
              </w:tc>
              <w:tc>
                <w:tcPr>
                  <w:tcW w:w="936"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importi</w:t>
                  </w:r>
                </w:p>
              </w:tc>
              <w:tc>
                <w:tcPr>
                  <w:tcW w:w="724"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date</w:t>
                  </w:r>
                </w:p>
              </w:tc>
              <w:tc>
                <w:tcPr>
                  <w:tcW w:w="1149" w:type="dxa"/>
                  <w:shd w:val="clear" w:color="auto" w:fill="auto"/>
                </w:tcPr>
                <w:p>
                  <w:pPr>
                    <w:rPr>
                      <w:rFonts w:ascii="Arial" w:hAnsi="Arial" w:cs="Arial"/>
                      <w:color w:val="000000" w:themeColor="text1"/>
                      <w:sz w:val="15"/>
                      <w:szCs w:val="15"/>
                    </w:rPr>
                  </w:pPr>
                  <w:r>
                    <w:rPr>
                      <w:rFonts w:ascii="Arial" w:hAnsi="Arial" w:cs="Arial"/>
                      <w:color w:val="000000" w:themeColor="text1"/>
                      <w:sz w:val="15"/>
                      <w:szCs w:val="15"/>
                    </w:rPr>
                    <w:t>destinatari</w:t>
                  </w:r>
                </w:p>
              </w:tc>
            </w:tr>
            <w:tr>
              <w:tc>
                <w:tcPr>
                  <w:tcW w:w="1336" w:type="dxa"/>
                  <w:shd w:val="clear" w:color="auto" w:fill="auto"/>
                </w:tcPr>
                <w:p>
                  <w:pPr>
                    <w:rPr>
                      <w:rFonts w:ascii="Arial" w:hAnsi="Arial" w:cs="Arial"/>
                      <w:color w:val="000000" w:themeColor="text1"/>
                      <w:sz w:val="15"/>
                      <w:szCs w:val="15"/>
                    </w:rPr>
                  </w:pPr>
                </w:p>
              </w:tc>
              <w:tc>
                <w:tcPr>
                  <w:tcW w:w="936" w:type="dxa"/>
                  <w:shd w:val="clear" w:color="auto" w:fill="auto"/>
                </w:tcPr>
                <w:p>
                  <w:pPr>
                    <w:rPr>
                      <w:rFonts w:ascii="Arial" w:hAnsi="Arial" w:cs="Arial"/>
                      <w:color w:val="000000" w:themeColor="text1"/>
                      <w:sz w:val="15"/>
                      <w:szCs w:val="15"/>
                    </w:rPr>
                  </w:pPr>
                </w:p>
              </w:tc>
              <w:tc>
                <w:tcPr>
                  <w:tcW w:w="724" w:type="dxa"/>
                  <w:shd w:val="clear" w:color="auto" w:fill="auto"/>
                </w:tcPr>
                <w:p>
                  <w:pPr>
                    <w:rPr>
                      <w:rFonts w:ascii="Arial" w:hAnsi="Arial" w:cs="Arial"/>
                      <w:color w:val="000000" w:themeColor="text1"/>
                      <w:sz w:val="15"/>
                      <w:szCs w:val="15"/>
                    </w:rPr>
                  </w:pPr>
                </w:p>
              </w:tc>
              <w:tc>
                <w:tcPr>
                  <w:tcW w:w="1149" w:type="dxa"/>
                  <w:shd w:val="clear" w:color="auto" w:fill="auto"/>
                </w:tcPr>
                <w:p>
                  <w:pPr>
                    <w:rPr>
                      <w:rFonts w:ascii="Arial" w:hAnsi="Arial" w:cs="Arial"/>
                      <w:color w:val="000000" w:themeColor="text1"/>
                      <w:sz w:val="15"/>
                      <w:szCs w:val="15"/>
                    </w:rPr>
                  </w:pPr>
                </w:p>
              </w:tc>
            </w:tr>
          </w:tbl>
          <w:p>
            <w:pPr>
              <w:rPr>
                <w:rFonts w:ascii="Arial" w:hAnsi="Arial" w:cs="Arial"/>
                <w:color w:val="000000" w:themeColor="text1"/>
                <w:sz w:val="15"/>
                <w:szCs w:val="15"/>
              </w:rPr>
            </w:pP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t xml:space="preserve">2)    Può disporre dei seguenti </w:t>
            </w:r>
            <w:r>
              <w:rPr>
                <w:rFonts w:ascii="Arial" w:hAnsi="Arial" w:cs="Arial"/>
                <w:b/>
                <w:color w:val="000000" w:themeColor="text1"/>
                <w:sz w:val="15"/>
                <w:szCs w:val="15"/>
              </w:rPr>
              <w:t xml:space="preserve">tecnici o organismi tecnici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6"/>
            </w:r>
            <w:r>
              <w:rPr>
                <w:rFonts w:ascii="Arial" w:hAnsi="Arial" w:cs="Arial"/>
                <w:color w:val="000000" w:themeColor="text1"/>
                <w:sz w:val="15"/>
                <w:szCs w:val="15"/>
              </w:rPr>
              <w:t>), citando in particolare quelli responsabili del controllo della qualità:</w:t>
            </w:r>
          </w:p>
          <w:p>
            <w:pPr>
              <w:ind w:left="426"/>
              <w:rPr>
                <w:rFonts w:ascii="Arial" w:hAnsi="Arial" w:cs="Arial"/>
                <w:color w:val="000000" w:themeColor="text1"/>
                <w:sz w:val="15"/>
                <w:szCs w:val="15"/>
                <w:shd w:val="clear" w:color="auto" w:fill="BFBFBF"/>
              </w:rPr>
            </w:pPr>
            <w:r>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t>[……….…]</w:t>
            </w: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t xml:space="preserve">3)   Utilizza le seguenti </w:t>
            </w:r>
            <w:r>
              <w:rPr>
                <w:rFonts w:ascii="Arial" w:hAnsi="Arial" w:cs="Arial"/>
                <w:b/>
                <w:color w:val="000000" w:themeColor="text1"/>
                <w:sz w:val="15"/>
                <w:szCs w:val="15"/>
              </w:rPr>
              <w:t xml:space="preserve">attrezzature tecniche e adotta le seguenti misure per garantire la qualità </w:t>
            </w:r>
            <w:r>
              <w:rPr>
                <w:rFonts w:ascii="Arial" w:hAnsi="Arial" w:cs="Arial"/>
                <w:color w:val="000000" w:themeColor="text1"/>
                <w:sz w:val="15"/>
                <w:szCs w:val="15"/>
              </w:rPr>
              <w:t xml:space="preserve">e dispone degli </w:t>
            </w:r>
            <w:r>
              <w:rPr>
                <w:rFonts w:ascii="Arial" w:hAnsi="Arial" w:cs="Arial"/>
                <w:b/>
                <w:color w:val="000000" w:themeColor="text1"/>
                <w:sz w:val="15"/>
                <w:szCs w:val="15"/>
              </w:rPr>
              <w:t>strumenti di studio e ricerca</w:t>
            </w:r>
            <w:r>
              <w:rPr>
                <w:rFonts w:ascii="Arial" w:hAnsi="Arial" w:cs="Arial"/>
                <w:color w:val="000000" w:themeColor="text1"/>
                <w:sz w:val="15"/>
                <w:szCs w:val="15"/>
              </w:rPr>
              <w:t xml:space="preserve"> indicati di seguito: </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t xml:space="preserve">4)  Potrà applicare i seguenti </w:t>
            </w:r>
            <w:r>
              <w:rPr>
                <w:rFonts w:ascii="Arial" w:hAnsi="Arial" w:cs="Arial"/>
                <w:b/>
                <w:color w:val="000000" w:themeColor="text1"/>
                <w:sz w:val="15"/>
                <w:szCs w:val="15"/>
              </w:rPr>
              <w:t>sistemi di gestione e di tracciabilità della catena di approvvigionamento</w:t>
            </w:r>
            <w:r>
              <w:rPr>
                <w:rFonts w:ascii="Arial" w:hAnsi="Arial" w:cs="Arial"/>
                <w:color w:val="000000" w:themeColor="text1"/>
                <w:sz w:val="15"/>
                <w:szCs w:val="15"/>
              </w:rPr>
              <w:t xml:space="preserve"> durante l'esecuzione dell'appalto:</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spacing w:before="0" w:after="0"/>
              <w:ind w:left="426" w:hanging="426"/>
              <w:rPr>
                <w:rFonts w:ascii="Arial" w:hAnsi="Arial" w:cs="Arial"/>
                <w:b/>
                <w:color w:val="000000" w:themeColor="text1"/>
                <w:sz w:val="15"/>
                <w:szCs w:val="15"/>
              </w:rPr>
            </w:pPr>
            <w:r>
              <w:rPr>
                <w:rFonts w:ascii="Arial" w:hAnsi="Arial" w:cs="Arial"/>
                <w:color w:val="000000" w:themeColor="text1"/>
                <w:sz w:val="15"/>
                <w:szCs w:val="15"/>
              </w:rPr>
              <w:t>5)</w:t>
            </w:r>
            <w:r>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pPr>
              <w:spacing w:before="0" w:after="0"/>
              <w:ind w:left="426" w:hanging="426"/>
              <w:rPr>
                <w:rFonts w:ascii="Arial" w:hAnsi="Arial" w:cs="Arial"/>
                <w:color w:val="000000" w:themeColor="text1"/>
                <w:sz w:val="15"/>
                <w:szCs w:val="15"/>
              </w:rPr>
            </w:pPr>
          </w:p>
          <w:p>
            <w:pPr>
              <w:spacing w:before="0" w:after="0"/>
              <w:ind w:left="426"/>
              <w:rPr>
                <w:rFonts w:ascii="Arial" w:hAnsi="Arial" w:cs="Arial"/>
                <w:color w:val="000000" w:themeColor="text1"/>
                <w:sz w:val="15"/>
                <w:szCs w:val="15"/>
              </w:rPr>
            </w:pPr>
            <w:r>
              <w:rPr>
                <w:rFonts w:ascii="Arial" w:hAnsi="Arial" w:cs="Arial"/>
                <w:color w:val="000000" w:themeColor="text1"/>
                <w:sz w:val="15"/>
                <w:szCs w:val="15"/>
              </w:rPr>
              <w:t xml:space="preserve">L'operatore economico </w:t>
            </w:r>
            <w:r>
              <w:rPr>
                <w:rFonts w:ascii="Arial" w:hAnsi="Arial" w:cs="Arial"/>
                <w:b/>
                <w:color w:val="000000" w:themeColor="text1"/>
                <w:sz w:val="15"/>
                <w:szCs w:val="15"/>
              </w:rPr>
              <w:t>consentirà</w:t>
            </w:r>
            <w:r>
              <w:rPr>
                <w:rFonts w:ascii="Arial" w:hAnsi="Arial" w:cs="Arial"/>
                <w:color w:val="000000" w:themeColor="text1"/>
                <w:sz w:val="15"/>
                <w:szCs w:val="15"/>
              </w:rPr>
              <w:t xml:space="preserve"> l'esecuzione di </w:t>
            </w:r>
            <w:r>
              <w:rPr>
                <w:rFonts w:ascii="Arial" w:hAnsi="Arial" w:cs="Arial"/>
                <w:b/>
                <w:color w:val="000000" w:themeColor="text1"/>
                <w:sz w:val="15"/>
                <w:szCs w:val="15"/>
              </w:rPr>
              <w:t>verifiche</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7"/>
            </w:r>
            <w:r>
              <w:rPr>
                <w:rFonts w:ascii="Arial" w:hAnsi="Arial" w:cs="Arial"/>
                <w:color w:val="000000" w:themeColor="text1"/>
                <w:sz w:val="15"/>
                <w:szCs w:val="15"/>
              </w:rPr>
              <w:t>) delle sue capacità di</w:t>
            </w:r>
            <w:r>
              <w:rPr>
                <w:rFonts w:ascii="Arial" w:hAnsi="Arial" w:cs="Arial"/>
                <w:b/>
                <w:color w:val="000000" w:themeColor="text1"/>
                <w:sz w:val="15"/>
                <w:szCs w:val="15"/>
              </w:rPr>
              <w:t xml:space="preserve"> produzione</w:t>
            </w:r>
            <w:r>
              <w:rPr>
                <w:rFonts w:ascii="Arial" w:hAnsi="Arial" w:cs="Arial"/>
                <w:color w:val="000000" w:themeColor="text1"/>
                <w:sz w:val="15"/>
                <w:szCs w:val="15"/>
              </w:rPr>
              <w:t xml:space="preserve"> o </w:t>
            </w:r>
            <w:r>
              <w:rPr>
                <w:rFonts w:ascii="Arial" w:hAnsi="Arial" w:cs="Arial"/>
                <w:b/>
                <w:color w:val="000000" w:themeColor="text1"/>
                <w:sz w:val="15"/>
                <w:szCs w:val="15"/>
              </w:rPr>
              <w:t>strutture tecniche</w:t>
            </w:r>
            <w:r>
              <w:rPr>
                <w:rFonts w:ascii="Arial" w:hAnsi="Arial" w:cs="Arial"/>
                <w:color w:val="000000" w:themeColor="text1"/>
                <w:sz w:val="15"/>
                <w:szCs w:val="15"/>
              </w:rPr>
              <w:t xml:space="preserve"> e, se necessario, degli </w:t>
            </w:r>
            <w:r>
              <w:rPr>
                <w:rFonts w:ascii="Arial" w:hAnsi="Arial" w:cs="Arial"/>
                <w:b/>
                <w:color w:val="000000" w:themeColor="text1"/>
                <w:sz w:val="15"/>
                <w:szCs w:val="15"/>
              </w:rPr>
              <w:t>strumenti di studio e di ricerca</w:t>
            </w:r>
            <w:r>
              <w:rPr>
                <w:rFonts w:ascii="Arial" w:hAnsi="Arial" w:cs="Arial"/>
                <w:color w:val="000000" w:themeColor="text1"/>
                <w:sz w:val="15"/>
                <w:szCs w:val="15"/>
              </w:rPr>
              <w:t xml:space="preserve"> di cui egli dispone, nonché delle </w:t>
            </w:r>
            <w:r>
              <w:rPr>
                <w:rFonts w:ascii="Arial" w:hAnsi="Arial" w:cs="Arial"/>
                <w:b/>
                <w:color w:val="000000" w:themeColor="text1"/>
                <w:sz w:val="15"/>
                <w:szCs w:val="15"/>
              </w:rPr>
              <w:t>misure adottate per garantire la qualità</w:t>
            </w:r>
            <w:r>
              <w:rPr>
                <w:rFonts w:ascii="Arial" w:hAnsi="Arial" w:cs="Arial"/>
                <w:color w:val="000000" w:themeColor="text1"/>
                <w:sz w:val="15"/>
                <w:szCs w:val="15"/>
              </w:rPr>
              <w:t>?</w:t>
            </w:r>
          </w:p>
        </w:tc>
        <w:tc>
          <w:tcPr>
            <w:tcW w:w="4645"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br/>
              <w:t>[ ] Sì [ ] No</w:t>
            </w:r>
          </w:p>
        </w:tc>
      </w:tr>
      <w:tr>
        <w:tc>
          <w:tcPr>
            <w:tcW w:w="4644" w:type="dxa"/>
            <w:shd w:val="clear" w:color="auto" w:fill="FFFFFF" w:themeFill="background1"/>
          </w:tcPr>
          <w:p>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 xml:space="preserve">6)    Indicare i </w:t>
            </w:r>
            <w:r>
              <w:rPr>
                <w:rFonts w:ascii="Arial" w:hAnsi="Arial" w:cs="Arial"/>
                <w:b/>
                <w:color w:val="000000" w:themeColor="text1"/>
                <w:sz w:val="15"/>
                <w:szCs w:val="15"/>
              </w:rPr>
              <w:t>titoli di studio e professionali</w:t>
            </w:r>
            <w:r>
              <w:rPr>
                <w:rFonts w:ascii="Arial" w:hAnsi="Arial" w:cs="Arial"/>
                <w:color w:val="000000" w:themeColor="text1"/>
                <w:sz w:val="15"/>
                <w:szCs w:val="15"/>
              </w:rPr>
              <w:t xml:space="preserve"> di cui sono in possesso:</w:t>
            </w: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a) lo stesso prestatore di servizi o imprenditore,</w:t>
            </w:r>
          </w:p>
          <w:p>
            <w:pPr>
              <w:spacing w:before="0" w:after="0"/>
              <w:ind w:left="426"/>
              <w:rPr>
                <w:rFonts w:ascii="Arial" w:hAnsi="Arial" w:cs="Arial"/>
                <w:color w:val="000000" w:themeColor="text1"/>
                <w:sz w:val="15"/>
                <w:szCs w:val="15"/>
              </w:rPr>
            </w:pPr>
            <w:r>
              <w:rPr>
                <w:rFonts w:ascii="Arial" w:hAnsi="Arial" w:cs="Arial"/>
                <w:b/>
                <w:i/>
                <w:color w:val="000000" w:themeColor="text1"/>
                <w:sz w:val="15"/>
                <w:szCs w:val="15"/>
              </w:rPr>
              <w:t>e/o</w:t>
            </w:r>
            <w:r>
              <w:rPr>
                <w:rFonts w:ascii="Arial" w:hAnsi="Arial" w:cs="Arial"/>
                <w:color w:val="000000" w:themeColor="text1"/>
                <w:sz w:val="15"/>
                <w:szCs w:val="15"/>
              </w:rPr>
              <w:t xml:space="preserve"> (in funzione dei requisiti richiesti nell'avviso o bando pertinente o nei documenti di gara)</w:t>
            </w:r>
          </w:p>
          <w:p>
            <w:pPr>
              <w:spacing w:before="0" w:after="0"/>
              <w:ind w:left="426"/>
              <w:rPr>
                <w:rFonts w:ascii="Arial" w:hAnsi="Arial" w:cs="Arial"/>
                <w:color w:val="000000" w:themeColor="text1"/>
                <w:sz w:val="15"/>
                <w:szCs w:val="15"/>
              </w:rPr>
            </w:pPr>
          </w:p>
          <w:p>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a) [………..…]</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br/>
              <w:t>b) [………..…]</w:t>
            </w: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t xml:space="preserve">7)    L'operatore economico potrà applicare durante l'esecuzione dell'appalto le seguenti </w:t>
            </w:r>
            <w:r>
              <w:rPr>
                <w:rFonts w:ascii="Arial" w:hAnsi="Arial" w:cs="Arial"/>
                <w:b/>
                <w:color w:val="000000" w:themeColor="text1"/>
                <w:sz w:val="15"/>
                <w:szCs w:val="15"/>
              </w:rPr>
              <w:t>misure di gestione ambientale</w:t>
            </w:r>
            <w:r>
              <w:rPr>
                <w:rFonts w:ascii="Arial" w:hAnsi="Arial" w:cs="Arial"/>
                <w:color w:val="000000" w:themeColor="text1"/>
                <w:sz w:val="15"/>
                <w:szCs w:val="15"/>
              </w:rPr>
              <w:t>:</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8)  L'</w:t>
            </w:r>
            <w:r>
              <w:rPr>
                <w:rFonts w:ascii="Arial" w:hAnsi="Arial" w:cs="Arial"/>
                <w:b/>
                <w:color w:val="000000" w:themeColor="text1"/>
                <w:sz w:val="15"/>
                <w:szCs w:val="15"/>
              </w:rPr>
              <w:t>organico medio annuo</w:t>
            </w:r>
            <w:r>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t>Anno, organico medio annuo:</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r>
              <w:rPr>
                <w:rFonts w:ascii="Arial" w:hAnsi="Arial" w:cs="Arial"/>
                <w:color w:val="000000" w:themeColor="text1"/>
                <w:sz w:val="15"/>
                <w:szCs w:val="15"/>
              </w:rPr>
              <w:t>Anno, numero di dirigenti</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lastRenderedPageBreak/>
              <w:t>9)     Per l'esecuzione dell'appalto l'operatore economico disporrà dell'</w:t>
            </w:r>
            <w:r>
              <w:rPr>
                <w:rFonts w:ascii="Arial" w:hAnsi="Arial" w:cs="Arial"/>
                <w:b/>
                <w:color w:val="000000" w:themeColor="text1"/>
                <w:sz w:val="15"/>
                <w:szCs w:val="15"/>
              </w:rPr>
              <w:t>attrezzatura, del materiale e dell'equipaggiamento tecnico</w:t>
            </w:r>
            <w:r>
              <w:rPr>
                <w:rFonts w:ascii="Arial" w:hAnsi="Arial" w:cs="Arial"/>
                <w:color w:val="000000" w:themeColor="text1"/>
                <w:sz w:val="15"/>
                <w:szCs w:val="15"/>
              </w:rPr>
              <w:t xml:space="preserve"> seguenti:</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ind w:left="426" w:hanging="426"/>
              <w:rPr>
                <w:rFonts w:ascii="Arial" w:hAnsi="Arial" w:cs="Arial"/>
                <w:color w:val="000000" w:themeColor="text1"/>
                <w:sz w:val="15"/>
                <w:szCs w:val="15"/>
              </w:rPr>
            </w:pPr>
            <w:r>
              <w:rPr>
                <w:rFonts w:ascii="Arial" w:hAnsi="Arial" w:cs="Arial"/>
                <w:color w:val="000000" w:themeColor="text1"/>
                <w:sz w:val="15"/>
                <w:szCs w:val="15"/>
              </w:rPr>
              <w:t xml:space="preserve">10) L'operatore economico </w:t>
            </w:r>
            <w:r>
              <w:rPr>
                <w:rFonts w:ascii="Arial" w:hAnsi="Arial" w:cs="Arial"/>
                <w:b/>
                <w:color w:val="000000" w:themeColor="text1"/>
                <w:sz w:val="15"/>
                <w:szCs w:val="15"/>
              </w:rPr>
              <w:t>intende eventualmente subappaltare</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8"/>
            </w:r>
            <w:r>
              <w:rPr>
                <w:rFonts w:ascii="Arial" w:hAnsi="Arial" w:cs="Arial"/>
                <w:color w:val="000000" w:themeColor="text1"/>
                <w:sz w:val="15"/>
                <w:szCs w:val="15"/>
              </w:rPr>
              <w:t xml:space="preserve">) la seguente </w:t>
            </w:r>
            <w:r>
              <w:rPr>
                <w:rFonts w:ascii="Arial" w:hAnsi="Arial" w:cs="Arial"/>
                <w:b/>
                <w:color w:val="000000" w:themeColor="text1"/>
                <w:sz w:val="15"/>
                <w:szCs w:val="15"/>
              </w:rPr>
              <w:t>quota (espressa in percentuale)</w:t>
            </w:r>
            <w:r>
              <w:rPr>
                <w:rFonts w:ascii="Arial" w:hAnsi="Arial" w:cs="Arial"/>
                <w:color w:val="000000" w:themeColor="text1"/>
                <w:sz w:val="15"/>
                <w:szCs w:val="15"/>
              </w:rPr>
              <w:t xml:space="preserve"> dell'appalto:</w:t>
            </w:r>
          </w:p>
        </w:tc>
        <w:tc>
          <w:tcPr>
            <w:tcW w:w="4645" w:type="dxa"/>
            <w:shd w:val="clear" w:color="auto" w:fill="FFFFFF" w:themeFill="background1"/>
          </w:tcPr>
          <w:p>
            <w:pPr>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auto"/>
          </w:tcPr>
          <w:p>
            <w:pPr>
              <w:shd w:val="clear" w:color="auto" w:fill="FFFFFF" w:themeFill="background1"/>
              <w:spacing w:before="0" w:after="0"/>
              <w:rPr>
                <w:rFonts w:ascii="Arial" w:hAnsi="Arial" w:cs="Arial"/>
                <w:color w:val="000000" w:themeColor="text1"/>
                <w:sz w:val="15"/>
                <w:szCs w:val="15"/>
              </w:rPr>
            </w:pPr>
            <w:r>
              <w:rPr>
                <w:rFonts w:ascii="Arial" w:hAnsi="Arial" w:cs="Arial"/>
                <w:color w:val="000000" w:themeColor="text1"/>
                <w:sz w:val="15"/>
                <w:szCs w:val="15"/>
              </w:rPr>
              <w:t xml:space="preserve">11) Per gli </w:t>
            </w:r>
            <w:r>
              <w:rPr>
                <w:rFonts w:ascii="Arial" w:hAnsi="Arial" w:cs="Arial"/>
                <w:b/>
                <w:i/>
                <w:color w:val="000000" w:themeColor="text1"/>
                <w:sz w:val="15"/>
                <w:szCs w:val="15"/>
              </w:rPr>
              <w:t>appalti pubblici di forniture</w:t>
            </w:r>
            <w:r>
              <w:rPr>
                <w:rFonts w:ascii="Arial" w:hAnsi="Arial" w:cs="Arial"/>
                <w:color w:val="000000" w:themeColor="text1"/>
                <w:sz w:val="15"/>
                <w:szCs w:val="15"/>
              </w:rPr>
              <w:t>:</w:t>
            </w:r>
          </w:p>
          <w:p>
            <w:pPr>
              <w:spacing w:before="0" w:after="0"/>
              <w:ind w:left="426"/>
              <w:rPr>
                <w:rFonts w:ascii="Arial" w:hAnsi="Arial" w:cs="Arial"/>
                <w:color w:val="000000" w:themeColor="text1"/>
                <w:sz w:val="15"/>
                <w:szCs w:val="15"/>
              </w:rPr>
            </w:pPr>
            <w:r>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Pr>
                <w:rFonts w:ascii="Arial" w:hAnsi="Arial" w:cs="Arial"/>
                <w:color w:val="000000" w:themeColor="text1"/>
                <w:sz w:val="15"/>
                <w:szCs w:val="15"/>
              </w:rPr>
              <w:br/>
            </w:r>
          </w:p>
          <w:p>
            <w:pPr>
              <w:spacing w:before="0" w:after="0"/>
              <w:ind w:left="426"/>
              <w:rPr>
                <w:rFonts w:ascii="Arial" w:hAnsi="Arial" w:cs="Arial"/>
                <w:i/>
                <w:color w:val="000000" w:themeColor="text1"/>
                <w:sz w:val="15"/>
                <w:szCs w:val="15"/>
              </w:rPr>
            </w:pPr>
            <w:r>
              <w:rPr>
                <w:rFonts w:ascii="Arial" w:hAnsi="Arial" w:cs="Arial"/>
                <w:color w:val="000000" w:themeColor="text1"/>
                <w:sz w:val="15"/>
                <w:szCs w:val="15"/>
              </w:rPr>
              <w:t>se applicabile, l'operatore economico dichiara inoltre che provvederà a fornire le richieste certificazioni di autenticità.</w:t>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 xml:space="preserve">12) Per gli </w:t>
            </w:r>
            <w:r>
              <w:rPr>
                <w:rFonts w:ascii="Arial" w:hAnsi="Arial" w:cs="Arial"/>
                <w:b/>
                <w:i/>
                <w:color w:val="000000" w:themeColor="text1"/>
                <w:sz w:val="15"/>
                <w:szCs w:val="15"/>
              </w:rPr>
              <w:t>appalti pubblici di forniture</w:t>
            </w:r>
            <w:r>
              <w:rPr>
                <w:rFonts w:ascii="Arial" w:hAnsi="Arial" w:cs="Arial"/>
                <w:color w:val="000000" w:themeColor="text1"/>
                <w:sz w:val="15"/>
                <w:szCs w:val="15"/>
              </w:rPr>
              <w:t>:</w:t>
            </w:r>
          </w:p>
          <w:p>
            <w:pPr>
              <w:spacing w:before="0" w:after="0"/>
              <w:ind w:left="426" w:hanging="426"/>
              <w:rPr>
                <w:rFonts w:ascii="Arial" w:hAnsi="Arial" w:cs="Arial"/>
                <w:color w:val="000000" w:themeColor="text1"/>
                <w:sz w:val="15"/>
                <w:szCs w:val="15"/>
              </w:rPr>
            </w:pPr>
          </w:p>
          <w:p>
            <w:pPr>
              <w:spacing w:before="0" w:after="0"/>
              <w:ind w:left="426"/>
              <w:rPr>
                <w:rFonts w:ascii="Arial" w:hAnsi="Arial" w:cs="Arial"/>
                <w:b/>
                <w:color w:val="000000" w:themeColor="text1"/>
                <w:sz w:val="15"/>
                <w:szCs w:val="15"/>
              </w:rPr>
            </w:pPr>
            <w:r>
              <w:rPr>
                <w:rFonts w:ascii="Arial" w:hAnsi="Arial" w:cs="Arial"/>
                <w:color w:val="000000" w:themeColor="text1"/>
                <w:sz w:val="15"/>
                <w:szCs w:val="15"/>
              </w:rPr>
              <w:t xml:space="preserve">L'operatore economico può fornire i richiesti </w:t>
            </w:r>
            <w:r>
              <w:rPr>
                <w:rFonts w:ascii="Arial" w:hAnsi="Arial" w:cs="Arial"/>
                <w:b/>
                <w:color w:val="000000" w:themeColor="text1"/>
                <w:sz w:val="15"/>
                <w:szCs w:val="15"/>
              </w:rPr>
              <w:t>certificati</w:t>
            </w:r>
            <w:r>
              <w:rPr>
                <w:rFonts w:ascii="Arial" w:hAnsi="Arial" w:cs="Arial"/>
                <w:color w:val="000000" w:themeColor="text1"/>
                <w:sz w:val="15"/>
                <w:szCs w:val="15"/>
              </w:rPr>
              <w:t xml:space="preserve"> rilasciati da </w:t>
            </w:r>
            <w:r>
              <w:rPr>
                <w:rFonts w:ascii="Arial" w:hAnsi="Arial" w:cs="Arial"/>
                <w:b/>
                <w:color w:val="000000" w:themeColor="text1"/>
                <w:sz w:val="15"/>
                <w:szCs w:val="15"/>
              </w:rPr>
              <w:t>istituti o servizi ufficiali incaricati del controllo della qualità,</w:t>
            </w:r>
            <w:r>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color w:val="000000" w:themeColor="text1"/>
                <w:sz w:val="15"/>
                <w:szCs w:val="15"/>
              </w:rPr>
              <w:br/>
            </w:r>
          </w:p>
          <w:p>
            <w:pPr>
              <w:spacing w:before="0" w:after="0"/>
              <w:ind w:left="426"/>
              <w:rPr>
                <w:rFonts w:ascii="Arial" w:hAnsi="Arial" w:cs="Arial"/>
                <w:i/>
                <w:color w:val="000000" w:themeColor="text1"/>
                <w:sz w:val="15"/>
                <w:szCs w:val="15"/>
              </w:rPr>
            </w:pPr>
            <w:r>
              <w:rPr>
                <w:rFonts w:ascii="Arial" w:hAnsi="Arial" w:cs="Arial"/>
                <w:b/>
                <w:color w:val="000000" w:themeColor="text1"/>
                <w:sz w:val="15"/>
                <w:szCs w:val="15"/>
              </w:rPr>
              <w:t>In caso negativo</w:t>
            </w:r>
            <w:r>
              <w:rPr>
                <w:rFonts w:ascii="Arial" w:hAnsi="Arial" w:cs="Arial"/>
                <w:color w:val="000000" w:themeColor="text1"/>
                <w:sz w:val="15"/>
                <w:szCs w:val="15"/>
              </w:rPr>
              <w:t>, spiegare perché e precisare di quali altri mezzi di prova si dispone:</w:t>
            </w:r>
            <w:r>
              <w:rPr>
                <w:rFonts w:ascii="Arial" w:hAnsi="Arial" w:cs="Arial"/>
                <w:color w:val="000000" w:themeColor="text1"/>
                <w:sz w:val="15"/>
                <w:szCs w:val="15"/>
              </w:rPr>
              <w:br/>
            </w:r>
          </w:p>
          <w:p>
            <w:pPr>
              <w:spacing w:before="0" w:after="0"/>
              <w:rPr>
                <w:rFonts w:ascii="Arial" w:hAnsi="Arial" w:cs="Arial"/>
                <w:color w:val="000000" w:themeColor="text1"/>
                <w:sz w:val="15"/>
                <w:szCs w:val="15"/>
                <w:shd w:val="clear" w:color="auto" w:fill="BFBFBF"/>
              </w:rPr>
            </w:pPr>
            <w:r>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tc>
          <w:tcPr>
            <w:tcW w:w="4644"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pPr>
              <w:spacing w:before="0" w:after="0"/>
              <w:rPr>
                <w:rFonts w:ascii="Arial" w:hAnsi="Arial" w:cs="Arial"/>
                <w:color w:val="000000" w:themeColor="text1"/>
                <w:sz w:val="15"/>
                <w:szCs w:val="15"/>
              </w:rPr>
            </w:pP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pPr>
        <w:pStyle w:val="SectionTitle"/>
        <w:jc w:val="both"/>
        <w:rPr>
          <w:rFonts w:ascii="Arial" w:hAnsi="Arial" w:cs="Arial"/>
          <w:color w:val="000000" w:themeColor="text1"/>
          <w:sz w:val="15"/>
          <w:szCs w:val="15"/>
        </w:rPr>
      </w:pPr>
      <w:bookmarkStart w:id="10" w:name="_DV_M4307"/>
      <w:bookmarkStart w:id="11" w:name="_DV_M4308"/>
      <w:bookmarkStart w:id="12" w:name="_DV_M4309"/>
      <w:bookmarkStart w:id="13" w:name="_DV_M4310"/>
      <w:bookmarkStart w:id="14" w:name="_DV_M4311"/>
      <w:bookmarkStart w:id="15" w:name="_DV_M4312"/>
      <w:bookmarkEnd w:id="10"/>
      <w:bookmarkEnd w:id="11"/>
      <w:bookmarkEnd w:id="12"/>
      <w:bookmarkEnd w:id="13"/>
      <w:bookmarkEnd w:id="14"/>
      <w:bookmarkEnd w:id="15"/>
    </w:p>
    <w:p>
      <w:pPr>
        <w:rPr>
          <w:color w:val="000000" w:themeColor="text1"/>
          <w:sz w:val="15"/>
          <w:szCs w:val="15"/>
        </w:rPr>
      </w:pPr>
      <w:r>
        <w:rPr>
          <w:color w:val="000000" w:themeColor="text1"/>
          <w:sz w:val="15"/>
          <w:szCs w:val="15"/>
        </w:rPr>
        <w:br w:type="page"/>
      </w:r>
    </w:p>
    <w:p>
      <w:pPr>
        <w:pStyle w:val="SectionTitle"/>
        <w:jc w:val="both"/>
        <w:rPr>
          <w:rFonts w:ascii="Arial" w:hAnsi="Arial" w:cs="Arial"/>
          <w:color w:val="000000" w:themeColor="text1"/>
          <w:sz w:val="15"/>
          <w:szCs w:val="15"/>
        </w:rPr>
      </w:pPr>
    </w:p>
    <w:p>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D: SISTEMI di garanzia della qualità e norme di gestione ambientale (</w:t>
      </w:r>
      <w:r>
        <w:rPr>
          <w:rFonts w:ascii="Arial" w:hAnsi="Arial" w:cs="Arial"/>
          <w:b w:val="0"/>
          <w:smallCaps w:val="0"/>
          <w:color w:val="000000" w:themeColor="text1"/>
          <w:sz w:val="15"/>
          <w:szCs w:val="15"/>
        </w:rPr>
        <w:t>Articolo 87 del Codice)</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w w:val="0"/>
                <w:sz w:val="15"/>
                <w:szCs w:val="15"/>
              </w:rPr>
            </w:pPr>
            <w:r>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pPr>
              <w:rPr>
                <w:rFonts w:ascii="Arial" w:hAnsi="Arial" w:cs="Arial"/>
                <w:b/>
                <w:color w:val="000000" w:themeColor="text1"/>
                <w:w w:val="0"/>
                <w:sz w:val="15"/>
                <w:szCs w:val="15"/>
              </w:rPr>
            </w:pPr>
            <w:r>
              <w:rPr>
                <w:rFonts w:ascii="Arial" w:hAnsi="Arial" w:cs="Arial"/>
                <w:b/>
                <w:color w:val="000000" w:themeColor="text1"/>
                <w:w w:val="0"/>
                <w:sz w:val="15"/>
                <w:szCs w:val="15"/>
              </w:rPr>
              <w:t>Risposta:</w:t>
            </w:r>
          </w:p>
        </w:tc>
      </w:tr>
      <w:tr>
        <w:tc>
          <w:tcPr>
            <w:tcW w:w="4644" w:type="dxa"/>
            <w:shd w:val="clear" w:color="auto" w:fill="auto"/>
          </w:tcPr>
          <w:p>
            <w:pPr>
              <w:rPr>
                <w:rFonts w:ascii="Arial" w:hAnsi="Arial" w:cs="Arial"/>
                <w:color w:val="000000" w:themeColor="text1"/>
                <w:w w:val="0"/>
                <w:sz w:val="15"/>
                <w:szCs w:val="15"/>
              </w:rPr>
            </w:pPr>
            <w:r>
              <w:rPr>
                <w:rFonts w:ascii="Arial" w:hAnsi="Arial" w:cs="Arial"/>
                <w:color w:val="000000" w:themeColor="text1"/>
                <w:w w:val="0"/>
                <w:sz w:val="15"/>
                <w:szCs w:val="15"/>
              </w:rPr>
              <w:t xml:space="preserve">L'operatore economico potrà presentare </w:t>
            </w:r>
            <w:r>
              <w:rPr>
                <w:rFonts w:ascii="Arial" w:hAnsi="Arial" w:cs="Arial"/>
                <w:b/>
                <w:color w:val="000000" w:themeColor="text1"/>
                <w:sz w:val="15"/>
                <w:szCs w:val="15"/>
              </w:rPr>
              <w:t>certificati</w:t>
            </w:r>
            <w:r>
              <w:rPr>
                <w:rFonts w:ascii="Arial" w:hAnsi="Arial" w:cs="Arial"/>
                <w:color w:val="000000" w:themeColor="text1"/>
                <w:w w:val="0"/>
                <w:sz w:val="15"/>
                <w:szCs w:val="15"/>
              </w:rPr>
              <w:t xml:space="preserve"> rilasciati da organismi indipendenti per attestare che egli soddisfa determinate </w:t>
            </w:r>
            <w:r>
              <w:rPr>
                <w:rFonts w:ascii="Arial" w:hAnsi="Arial" w:cs="Arial"/>
                <w:b/>
                <w:color w:val="000000" w:themeColor="text1"/>
                <w:sz w:val="15"/>
                <w:szCs w:val="15"/>
              </w:rPr>
              <w:t>norme di garanzia della qualità</w:t>
            </w:r>
            <w:r>
              <w:rPr>
                <w:rFonts w:ascii="Arial" w:hAnsi="Arial" w:cs="Arial"/>
                <w:color w:val="000000" w:themeColor="text1"/>
                <w:w w:val="0"/>
                <w:sz w:val="15"/>
                <w:szCs w:val="15"/>
              </w:rPr>
              <w:t xml:space="preserve">, compresa l'accessibilità per le persone con disabilità? </w:t>
            </w:r>
          </w:p>
          <w:p>
            <w:pPr>
              <w:rPr>
                <w:rFonts w:ascii="Arial" w:hAnsi="Arial" w:cs="Arial"/>
                <w:color w:val="000000" w:themeColor="text1"/>
                <w:w w:val="0"/>
                <w:sz w:val="15"/>
                <w:szCs w:val="15"/>
              </w:rPr>
            </w:pPr>
            <w:r>
              <w:rPr>
                <w:rFonts w:ascii="Arial" w:hAnsi="Arial" w:cs="Arial"/>
                <w:b/>
                <w:color w:val="000000" w:themeColor="text1"/>
                <w:sz w:val="15"/>
                <w:szCs w:val="15"/>
              </w:rPr>
              <w:t>In caso negativo</w:t>
            </w:r>
            <w:r>
              <w:rPr>
                <w:rFonts w:ascii="Arial" w:hAnsi="Arial" w:cs="Arial"/>
                <w:color w:val="000000" w:themeColor="text1"/>
                <w:w w:val="0"/>
                <w:sz w:val="15"/>
                <w:szCs w:val="15"/>
              </w:rPr>
              <w:t>, spiegare perché e precisare di quali altri mezzi di prova relativi al programma di garanzia della qualità si dispone:</w:t>
            </w:r>
          </w:p>
          <w:p>
            <w:pPr>
              <w:rPr>
                <w:rFonts w:ascii="Arial" w:hAnsi="Arial" w:cs="Arial"/>
                <w:color w:val="000000" w:themeColor="text1"/>
                <w:w w:val="0"/>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rPr>
                <w:rFonts w:ascii="Arial" w:hAnsi="Arial" w:cs="Arial"/>
                <w:color w:val="000000" w:themeColor="text1"/>
                <w:w w:val="0"/>
                <w:sz w:val="15"/>
                <w:szCs w:val="15"/>
              </w:rPr>
            </w:pPr>
            <w:r>
              <w:rPr>
                <w:rFonts w:ascii="Arial" w:hAnsi="Arial" w:cs="Arial"/>
                <w:color w:val="000000" w:themeColor="text1"/>
                <w:w w:val="0"/>
                <w:sz w:val="15"/>
                <w:szCs w:val="15"/>
              </w:rPr>
              <w:t>[ ] Sì [ ] No</w:t>
            </w:r>
          </w:p>
          <w:p>
            <w:pPr>
              <w:rPr>
                <w:rFonts w:ascii="Arial" w:hAnsi="Arial" w:cs="Arial"/>
                <w:color w:val="000000" w:themeColor="text1"/>
                <w:w w:val="0"/>
                <w:sz w:val="15"/>
                <w:szCs w:val="15"/>
              </w:rPr>
            </w:pP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w w:val="0"/>
                <w:sz w:val="15"/>
                <w:szCs w:val="15"/>
              </w:rPr>
              <w:br/>
              <w:t>[………..…] […….……]</w:t>
            </w:r>
          </w:p>
          <w:p>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pPr>
              <w:rPr>
                <w:rFonts w:ascii="Arial" w:hAnsi="Arial" w:cs="Arial"/>
                <w:color w:val="000000" w:themeColor="text1"/>
                <w:w w:val="0"/>
                <w:sz w:val="15"/>
                <w:szCs w:val="15"/>
              </w:rPr>
            </w:pPr>
            <w:r>
              <w:rPr>
                <w:rFonts w:ascii="Arial" w:hAnsi="Arial" w:cs="Arial"/>
                <w:color w:val="000000" w:themeColor="text1"/>
                <w:sz w:val="15"/>
                <w:szCs w:val="15"/>
              </w:rPr>
              <w:t>[……..…][…………][…………]</w:t>
            </w:r>
          </w:p>
        </w:tc>
      </w:tr>
      <w:tr>
        <w:tc>
          <w:tcPr>
            <w:tcW w:w="4644" w:type="dxa"/>
            <w:shd w:val="clear" w:color="auto" w:fill="auto"/>
          </w:tcPr>
          <w:p>
            <w:pPr>
              <w:rPr>
                <w:rFonts w:ascii="Arial" w:hAnsi="Arial" w:cs="Arial"/>
                <w:color w:val="000000" w:themeColor="text1"/>
                <w:w w:val="0"/>
                <w:sz w:val="15"/>
                <w:szCs w:val="15"/>
              </w:rPr>
            </w:pPr>
            <w:r>
              <w:rPr>
                <w:rFonts w:ascii="Arial" w:hAnsi="Arial" w:cs="Arial"/>
                <w:color w:val="000000" w:themeColor="text1"/>
                <w:w w:val="0"/>
                <w:sz w:val="15"/>
                <w:szCs w:val="15"/>
              </w:rPr>
              <w:t xml:space="preserve">L'operatore economico potrà presentare </w:t>
            </w:r>
            <w:r>
              <w:rPr>
                <w:rFonts w:ascii="Arial" w:hAnsi="Arial" w:cs="Arial"/>
                <w:b/>
                <w:color w:val="000000" w:themeColor="text1"/>
                <w:sz w:val="15"/>
                <w:szCs w:val="15"/>
              </w:rPr>
              <w:t>certificati</w:t>
            </w:r>
            <w:r>
              <w:rPr>
                <w:rFonts w:ascii="Arial" w:hAnsi="Arial" w:cs="Arial"/>
                <w:color w:val="000000" w:themeColor="text1"/>
                <w:w w:val="0"/>
                <w:sz w:val="15"/>
                <w:szCs w:val="15"/>
              </w:rPr>
              <w:t xml:space="preserve"> rilasciati da organismi indipendenti per attestare che egli rispetta determinati </w:t>
            </w:r>
            <w:r>
              <w:rPr>
                <w:rFonts w:ascii="Arial" w:hAnsi="Arial" w:cs="Arial"/>
                <w:b/>
                <w:color w:val="000000" w:themeColor="text1"/>
                <w:w w:val="0"/>
                <w:sz w:val="15"/>
                <w:szCs w:val="15"/>
              </w:rPr>
              <w:t>sistemi o</w:t>
            </w:r>
            <w:r>
              <w:rPr>
                <w:rFonts w:ascii="Arial" w:hAnsi="Arial" w:cs="Arial"/>
                <w:color w:val="000000" w:themeColor="text1"/>
                <w:w w:val="0"/>
                <w:sz w:val="15"/>
                <w:szCs w:val="15"/>
              </w:rPr>
              <w:t xml:space="preserve"> </w:t>
            </w:r>
            <w:r>
              <w:rPr>
                <w:rFonts w:ascii="Arial" w:hAnsi="Arial" w:cs="Arial"/>
                <w:b/>
                <w:color w:val="000000" w:themeColor="text1"/>
                <w:sz w:val="15"/>
                <w:szCs w:val="15"/>
              </w:rPr>
              <w:t>norme di gestione ambientale</w:t>
            </w:r>
            <w:r>
              <w:rPr>
                <w:rFonts w:ascii="Arial" w:hAnsi="Arial" w:cs="Arial"/>
                <w:color w:val="000000" w:themeColor="text1"/>
                <w:w w:val="0"/>
                <w:sz w:val="15"/>
                <w:szCs w:val="15"/>
              </w:rPr>
              <w:t>?</w:t>
            </w:r>
          </w:p>
          <w:p>
            <w:pPr>
              <w:rPr>
                <w:rFonts w:ascii="Arial" w:hAnsi="Arial" w:cs="Arial"/>
                <w:color w:val="000000" w:themeColor="text1"/>
                <w:w w:val="0"/>
                <w:sz w:val="15"/>
                <w:szCs w:val="15"/>
              </w:rPr>
            </w:pPr>
            <w:r>
              <w:rPr>
                <w:rFonts w:ascii="Arial" w:hAnsi="Arial" w:cs="Arial"/>
                <w:b/>
                <w:color w:val="000000" w:themeColor="text1"/>
                <w:sz w:val="15"/>
                <w:szCs w:val="15"/>
              </w:rPr>
              <w:t>In caso negativo</w:t>
            </w:r>
            <w:r>
              <w:rPr>
                <w:rFonts w:ascii="Arial" w:hAnsi="Arial" w:cs="Arial"/>
                <w:color w:val="000000" w:themeColor="text1"/>
                <w:w w:val="0"/>
                <w:sz w:val="15"/>
                <w:szCs w:val="15"/>
              </w:rPr>
              <w:t xml:space="preserve">, spiegare perché e precisare di quali altri mezzi di prova relativi ai </w:t>
            </w:r>
            <w:r>
              <w:rPr>
                <w:rFonts w:ascii="Arial" w:hAnsi="Arial" w:cs="Arial"/>
                <w:b/>
                <w:color w:val="000000" w:themeColor="text1"/>
                <w:w w:val="0"/>
                <w:sz w:val="15"/>
                <w:szCs w:val="15"/>
              </w:rPr>
              <w:t>sistemi o</w:t>
            </w:r>
            <w:r>
              <w:rPr>
                <w:rFonts w:ascii="Arial" w:hAnsi="Arial" w:cs="Arial"/>
                <w:color w:val="000000" w:themeColor="text1"/>
                <w:w w:val="0"/>
                <w:sz w:val="15"/>
                <w:szCs w:val="15"/>
              </w:rPr>
              <w:t xml:space="preserve"> </w:t>
            </w:r>
            <w:r>
              <w:rPr>
                <w:rFonts w:ascii="Arial" w:hAnsi="Arial" w:cs="Arial"/>
                <w:b/>
                <w:color w:val="000000" w:themeColor="text1"/>
                <w:sz w:val="15"/>
                <w:szCs w:val="15"/>
              </w:rPr>
              <w:t>norme di gestione ambientale</w:t>
            </w:r>
            <w:r>
              <w:rPr>
                <w:rFonts w:ascii="Arial" w:hAnsi="Arial" w:cs="Arial"/>
                <w:color w:val="000000" w:themeColor="text1"/>
                <w:w w:val="0"/>
                <w:sz w:val="15"/>
                <w:szCs w:val="15"/>
              </w:rPr>
              <w:t xml:space="preserve"> si dispone:</w:t>
            </w:r>
          </w:p>
          <w:p>
            <w:pPr>
              <w:rPr>
                <w:rFonts w:ascii="Arial" w:hAnsi="Arial" w:cs="Arial"/>
                <w:color w:val="000000" w:themeColor="text1"/>
                <w:w w:val="0"/>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pPr>
              <w:rPr>
                <w:rFonts w:ascii="Arial" w:hAnsi="Arial" w:cs="Arial"/>
                <w:color w:val="000000" w:themeColor="text1"/>
                <w:w w:val="0"/>
                <w:sz w:val="15"/>
                <w:szCs w:val="15"/>
              </w:rPr>
            </w:pPr>
            <w:r>
              <w:rPr>
                <w:rFonts w:ascii="Arial" w:hAnsi="Arial" w:cs="Arial"/>
                <w:color w:val="000000" w:themeColor="text1"/>
                <w:w w:val="0"/>
                <w:sz w:val="15"/>
                <w:szCs w:val="15"/>
              </w:rPr>
              <w:t xml:space="preserve">[ ] Sì [ ] No </w:t>
            </w:r>
          </w:p>
          <w:p>
            <w:pPr>
              <w:rPr>
                <w:rFonts w:ascii="Arial" w:hAnsi="Arial" w:cs="Arial"/>
                <w:color w:val="000000" w:themeColor="text1"/>
                <w:w w:val="0"/>
                <w:sz w:val="15"/>
                <w:szCs w:val="15"/>
              </w:rPr>
            </w:pPr>
          </w:p>
          <w:p>
            <w:pPr>
              <w:rPr>
                <w:rFonts w:ascii="Arial" w:hAnsi="Arial" w:cs="Arial"/>
                <w:color w:val="000000" w:themeColor="text1"/>
                <w:w w:val="0"/>
                <w:sz w:val="15"/>
                <w:szCs w:val="15"/>
              </w:rPr>
            </w:pPr>
            <w:r>
              <w:rPr>
                <w:rFonts w:ascii="Arial" w:hAnsi="Arial" w:cs="Arial"/>
                <w:color w:val="000000" w:themeColor="text1"/>
                <w:w w:val="0"/>
                <w:sz w:val="15"/>
                <w:szCs w:val="15"/>
              </w:rPr>
              <w:t>[………..…] […………]</w:t>
            </w:r>
          </w:p>
          <w:p>
            <w:pPr>
              <w:rPr>
                <w:rFonts w:ascii="Arial" w:hAnsi="Arial" w:cs="Arial"/>
                <w:color w:val="000000" w:themeColor="text1"/>
                <w:w w:val="0"/>
                <w:sz w:val="15"/>
                <w:szCs w:val="15"/>
              </w:rPr>
            </w:pPr>
          </w:p>
          <w:p>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pPr>
              <w:rPr>
                <w:rFonts w:ascii="Arial" w:hAnsi="Arial" w:cs="Arial"/>
                <w:color w:val="000000" w:themeColor="text1"/>
                <w:w w:val="0"/>
                <w:sz w:val="15"/>
                <w:szCs w:val="15"/>
              </w:rPr>
            </w:pPr>
            <w:r>
              <w:rPr>
                <w:rFonts w:ascii="Arial" w:hAnsi="Arial" w:cs="Arial"/>
                <w:color w:val="000000" w:themeColor="text1"/>
                <w:sz w:val="15"/>
                <w:szCs w:val="15"/>
              </w:rPr>
              <w:t xml:space="preserve"> […………][……..…][……..…]</w:t>
            </w:r>
          </w:p>
        </w:tc>
      </w:tr>
    </w:tbl>
    <w:p>
      <w:pPr>
        <w:rPr>
          <w:rFonts w:ascii="Arial" w:hAnsi="Arial" w:cs="Arial"/>
          <w:color w:val="000000" w:themeColor="text1"/>
          <w:sz w:val="15"/>
          <w:szCs w:val="15"/>
        </w:rPr>
      </w:pPr>
    </w:p>
    <w:p>
      <w:pPr>
        <w:spacing w:before="0"/>
        <w:rPr>
          <w:rFonts w:ascii="Arial" w:hAnsi="Arial" w:cs="Arial"/>
          <w:b/>
          <w:caps/>
          <w:smallCaps/>
          <w:color w:val="000000" w:themeColor="text1"/>
          <w:sz w:val="15"/>
          <w:szCs w:val="15"/>
        </w:rPr>
      </w:pPr>
      <w:r>
        <w:rPr>
          <w:b/>
          <w:color w:val="000000" w:themeColor="text1"/>
          <w:sz w:val="15"/>
          <w:szCs w:val="15"/>
        </w:rPr>
        <w:br w:type="page"/>
      </w:r>
      <w:r>
        <w:rPr>
          <w:color w:val="000000" w:themeColor="text1"/>
          <w:sz w:val="15"/>
          <w:szCs w:val="15"/>
        </w:rPr>
        <w:lastRenderedPageBreak/>
        <w:t xml:space="preserve">Parte V: Riduzione del numero di candidati qualificati </w:t>
      </w:r>
      <w:r>
        <w:rPr>
          <w:rFonts w:ascii="Arial" w:hAnsi="Arial" w:cs="Arial"/>
          <w:b/>
          <w:caps/>
          <w:smallCaps/>
          <w:color w:val="000000" w:themeColor="text1"/>
          <w:sz w:val="15"/>
          <w:szCs w:val="15"/>
        </w:rPr>
        <w:t>(A</w:t>
      </w:r>
      <w:r>
        <w:rPr>
          <w:rFonts w:ascii="Arial" w:hAnsi="Arial" w:cs="Arial"/>
          <w:b/>
          <w:smallCaps/>
          <w:color w:val="000000" w:themeColor="text1"/>
          <w:sz w:val="15"/>
          <w:szCs w:val="15"/>
        </w:rPr>
        <w:t>rticolo 91 del Codice)</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pPr>
        <w:rPr>
          <w:rFonts w:ascii="Arial" w:hAnsi="Arial" w:cs="Arial"/>
          <w:b/>
          <w:color w:val="000000" w:themeColor="text1"/>
          <w:w w:val="0"/>
          <w:sz w:val="15"/>
          <w:szCs w:val="15"/>
        </w:rPr>
      </w:pPr>
      <w:r>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tc>
          <w:tcPr>
            <w:tcW w:w="4644" w:type="dxa"/>
            <w:shd w:val="clear" w:color="auto" w:fill="auto"/>
          </w:tcPr>
          <w:p>
            <w:pPr>
              <w:rPr>
                <w:rFonts w:ascii="Arial" w:hAnsi="Arial" w:cs="Arial"/>
                <w:b/>
                <w:color w:val="000000" w:themeColor="text1"/>
                <w:w w:val="0"/>
                <w:sz w:val="15"/>
                <w:szCs w:val="15"/>
              </w:rPr>
            </w:pPr>
            <w:r>
              <w:rPr>
                <w:rFonts w:ascii="Arial" w:hAnsi="Arial" w:cs="Arial"/>
                <w:b/>
                <w:color w:val="000000" w:themeColor="text1"/>
                <w:w w:val="0"/>
                <w:sz w:val="15"/>
                <w:szCs w:val="15"/>
              </w:rPr>
              <w:t>Riduzione del numero</w:t>
            </w:r>
          </w:p>
        </w:tc>
        <w:tc>
          <w:tcPr>
            <w:tcW w:w="4645" w:type="dxa"/>
            <w:shd w:val="clear" w:color="auto" w:fill="auto"/>
          </w:tcPr>
          <w:p>
            <w:pPr>
              <w:rPr>
                <w:rFonts w:ascii="Arial" w:hAnsi="Arial" w:cs="Arial"/>
                <w:b/>
                <w:color w:val="000000" w:themeColor="text1"/>
                <w:w w:val="0"/>
                <w:sz w:val="15"/>
                <w:szCs w:val="15"/>
              </w:rPr>
            </w:pPr>
            <w:r>
              <w:rPr>
                <w:rFonts w:ascii="Arial" w:hAnsi="Arial" w:cs="Arial"/>
                <w:b/>
                <w:color w:val="000000" w:themeColor="text1"/>
                <w:w w:val="0"/>
                <w:sz w:val="15"/>
                <w:szCs w:val="15"/>
              </w:rPr>
              <w:t>Risposta:</w:t>
            </w:r>
          </w:p>
        </w:tc>
      </w:tr>
      <w:tr>
        <w:tc>
          <w:tcPr>
            <w:tcW w:w="4644" w:type="dxa"/>
            <w:shd w:val="clear" w:color="auto" w:fill="auto"/>
          </w:tcPr>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Di </w:t>
            </w:r>
            <w:r>
              <w:rPr>
                <w:rFonts w:ascii="Arial" w:hAnsi="Arial" w:cs="Arial"/>
                <w:b/>
                <w:color w:val="000000" w:themeColor="text1"/>
                <w:w w:val="0"/>
                <w:sz w:val="15"/>
                <w:szCs w:val="15"/>
              </w:rPr>
              <w:t>soddisfare</w:t>
            </w:r>
            <w:r>
              <w:rPr>
                <w:rFonts w:ascii="Arial" w:hAnsi="Arial" w:cs="Arial"/>
                <w:color w:val="000000" w:themeColor="text1"/>
                <w:w w:val="0"/>
                <w:sz w:val="15"/>
                <w:szCs w:val="15"/>
              </w:rPr>
              <w:t xml:space="preserve"> i criteri e le regole obiettivi e non discriminatori da applicare per limitare il numero di candidati, come di seguito indicato:</w:t>
            </w:r>
          </w:p>
          <w:p>
            <w:pPr>
              <w:spacing w:before="0" w:after="0"/>
              <w:rPr>
                <w:rFonts w:ascii="Arial" w:hAnsi="Arial" w:cs="Arial"/>
                <w:color w:val="000000" w:themeColor="text1"/>
                <w:w w:val="0"/>
                <w:sz w:val="15"/>
                <w:szCs w:val="15"/>
              </w:rPr>
            </w:pPr>
          </w:p>
          <w:p>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Se sono richiesti determinati certificati o altre forme di prove documentali, indicare per </w:t>
            </w:r>
            <w:r>
              <w:rPr>
                <w:rFonts w:ascii="Arial" w:hAnsi="Arial" w:cs="Arial"/>
                <w:b/>
                <w:color w:val="000000" w:themeColor="text1"/>
                <w:sz w:val="15"/>
                <w:szCs w:val="15"/>
              </w:rPr>
              <w:t>ciascun documento</w:t>
            </w:r>
            <w:r>
              <w:rPr>
                <w:rFonts w:ascii="Arial" w:hAnsi="Arial" w:cs="Arial"/>
                <w:color w:val="000000" w:themeColor="text1"/>
                <w:w w:val="0"/>
                <w:sz w:val="15"/>
                <w:szCs w:val="15"/>
              </w:rPr>
              <w:t xml:space="preserve"> se l'operatore economico dispone dei documenti richiesti:</w:t>
            </w:r>
          </w:p>
          <w:p>
            <w:pPr>
              <w:spacing w:before="0" w:after="0"/>
              <w:rPr>
                <w:rFonts w:ascii="Arial" w:hAnsi="Arial" w:cs="Arial"/>
                <w:b/>
                <w:color w:val="000000" w:themeColor="text1"/>
                <w:w w:val="0"/>
                <w:sz w:val="15"/>
                <w:szCs w:val="15"/>
              </w:rPr>
            </w:pPr>
            <w:r>
              <w:rPr>
                <w:rFonts w:ascii="Arial" w:hAnsi="Arial" w:cs="Arial"/>
                <w:color w:val="000000" w:themeColor="text1"/>
                <w:sz w:val="15"/>
                <w:szCs w:val="15"/>
              </w:rPr>
              <w:t>Se alcuni di tali certificati o altre forme di prove documentali sono disponibili elettronicamente (</w:t>
            </w:r>
            <w:r>
              <w:rPr>
                <w:rStyle w:val="Rimandonotaapidipagina"/>
                <w:rFonts w:ascii="Arial" w:hAnsi="Arial" w:cs="Arial"/>
                <w:color w:val="000000" w:themeColor="text1"/>
                <w:sz w:val="15"/>
                <w:szCs w:val="15"/>
              </w:rPr>
              <w:footnoteReference w:id="39"/>
            </w:r>
            <w:r>
              <w:rPr>
                <w:rFonts w:ascii="Arial" w:hAnsi="Arial" w:cs="Arial"/>
                <w:color w:val="000000" w:themeColor="text1"/>
                <w:sz w:val="15"/>
                <w:szCs w:val="15"/>
              </w:rPr>
              <w:t xml:space="preserve">), indicare per </w:t>
            </w:r>
            <w:r>
              <w:rPr>
                <w:rFonts w:ascii="Arial" w:hAnsi="Arial" w:cs="Arial"/>
                <w:b/>
                <w:color w:val="000000" w:themeColor="text1"/>
                <w:sz w:val="15"/>
                <w:szCs w:val="15"/>
              </w:rPr>
              <w:t>ciascun documento</w:t>
            </w:r>
            <w:r>
              <w:rPr>
                <w:rFonts w:ascii="Arial" w:hAnsi="Arial" w:cs="Arial"/>
                <w:color w:val="000000" w:themeColor="text1"/>
                <w:sz w:val="15"/>
                <w:szCs w:val="15"/>
              </w:rPr>
              <w:t>:</w:t>
            </w:r>
          </w:p>
        </w:tc>
        <w:tc>
          <w:tcPr>
            <w:tcW w:w="4645" w:type="dxa"/>
            <w:shd w:val="clear" w:color="auto" w:fill="auto"/>
          </w:tcPr>
          <w:p>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pPr>
              <w:spacing w:before="0" w:after="0"/>
              <w:rPr>
                <w:rFonts w:ascii="Arial" w:hAnsi="Arial" w:cs="Arial"/>
                <w:color w:val="000000" w:themeColor="text1"/>
                <w:sz w:val="15"/>
                <w:szCs w:val="15"/>
              </w:rPr>
            </w:pPr>
            <w:r>
              <w:rPr>
                <w:rFonts w:ascii="Arial" w:hAnsi="Arial" w:cs="Arial"/>
                <w:color w:val="000000" w:themeColor="text1"/>
                <w:sz w:val="15"/>
                <w:szCs w:val="15"/>
              </w:rPr>
              <w:t>[ ] Sì [ ] No (</w:t>
            </w:r>
            <w:r>
              <w:rPr>
                <w:rStyle w:val="Rimandonotaapidipagina"/>
                <w:rFonts w:ascii="Arial" w:hAnsi="Arial" w:cs="Arial"/>
                <w:color w:val="000000" w:themeColor="text1"/>
                <w:sz w:val="15"/>
                <w:szCs w:val="15"/>
              </w:rPr>
              <w:footnoteReference w:id="40"/>
            </w:r>
            <w:r>
              <w:rPr>
                <w:rFonts w:ascii="Arial" w:hAnsi="Arial" w:cs="Arial"/>
                <w:color w:val="000000" w:themeColor="text1"/>
                <w:sz w:val="15"/>
                <w:szCs w:val="15"/>
              </w:rPr>
              <w:t>)</w:t>
            </w:r>
          </w:p>
          <w:p>
            <w:pPr>
              <w:spacing w:before="0" w:after="0"/>
              <w:rPr>
                <w:rFonts w:ascii="Arial" w:hAnsi="Arial" w:cs="Arial"/>
                <w:color w:val="000000" w:themeColor="text1"/>
                <w:sz w:val="15"/>
                <w:szCs w:val="15"/>
              </w:rPr>
            </w:pPr>
          </w:p>
          <w:p>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pPr>
              <w:spacing w:before="0" w:after="0"/>
              <w:rPr>
                <w:rFonts w:ascii="Arial" w:hAnsi="Arial" w:cs="Arial"/>
                <w:b/>
                <w:color w:val="000000" w:themeColor="text1"/>
                <w:w w:val="0"/>
                <w:sz w:val="15"/>
                <w:szCs w:val="15"/>
              </w:rPr>
            </w:pP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1"/>
            </w:r>
            <w:r>
              <w:rPr>
                <w:rFonts w:ascii="Arial" w:hAnsi="Arial" w:cs="Arial"/>
                <w:color w:val="000000" w:themeColor="text1"/>
                <w:sz w:val="15"/>
                <w:szCs w:val="15"/>
              </w:rPr>
              <w:t>)</w:t>
            </w:r>
          </w:p>
        </w:tc>
      </w:tr>
    </w:tbl>
    <w:p>
      <w:pPr>
        <w:pStyle w:val="ChapterTitle"/>
        <w:jc w:val="both"/>
        <w:rPr>
          <w:rFonts w:ascii="Arial" w:hAnsi="Arial" w:cs="Arial"/>
          <w:color w:val="000000" w:themeColor="text1"/>
          <w:sz w:val="15"/>
          <w:szCs w:val="15"/>
        </w:rPr>
      </w:pPr>
    </w:p>
    <w:p>
      <w:pPr>
        <w:pStyle w:val="ChapterTitle"/>
        <w:jc w:val="both"/>
        <w:rPr>
          <w:color w:val="000000" w:themeColor="text1"/>
          <w:sz w:val="15"/>
          <w:szCs w:val="15"/>
        </w:rPr>
      </w:pPr>
      <w:r>
        <w:rPr>
          <w:color w:val="000000" w:themeColor="text1"/>
          <w:sz w:val="15"/>
          <w:szCs w:val="15"/>
        </w:rPr>
        <w:t>Parte VI: Dichiarazioni finali</w:t>
      </w:r>
    </w:p>
    <w:p>
      <w:pPr>
        <w:rPr>
          <w:rFonts w:ascii="Arial" w:hAnsi="Arial" w:cs="Arial"/>
          <w:b/>
          <w:i/>
          <w:color w:val="000000" w:themeColor="text1"/>
          <w:sz w:val="15"/>
          <w:szCs w:val="15"/>
        </w:rPr>
      </w:pPr>
      <w:r>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b/>
          <w:i/>
          <w:color w:val="000000" w:themeColor="text1"/>
          <w:sz w:val="15"/>
          <w:szCs w:val="15"/>
        </w:rPr>
        <w:t>, ai sensi dell’articolo 76 del DPR 445/2000.</w:t>
      </w:r>
    </w:p>
    <w:p>
      <w:pPr>
        <w:rPr>
          <w:rFonts w:ascii="Arial" w:hAnsi="Arial" w:cs="Arial"/>
          <w:i/>
          <w:color w:val="000000" w:themeColor="text1"/>
          <w:sz w:val="15"/>
          <w:szCs w:val="15"/>
        </w:rPr>
      </w:pPr>
      <w:r>
        <w:rPr>
          <w:rFonts w:ascii="Arial" w:hAnsi="Arial" w:cs="Arial"/>
          <w:b/>
          <w:i/>
          <w:color w:val="000000" w:themeColor="text1"/>
          <w:sz w:val="15"/>
          <w:szCs w:val="15"/>
        </w:rPr>
        <w:t>Ferme restando le disposizioni degli articoli  40 e 46 del DPR 445/2000,</w:t>
      </w:r>
      <w:r>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pPr>
        <w:rPr>
          <w:rFonts w:ascii="Arial" w:hAnsi="Arial" w:cs="Arial"/>
          <w:i/>
          <w:color w:val="000000" w:themeColor="text1"/>
          <w:sz w:val="15"/>
          <w:szCs w:val="15"/>
        </w:rPr>
      </w:pPr>
      <w:r>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2"/>
      </w:r>
      <w:r>
        <w:rPr>
          <w:rFonts w:ascii="Arial" w:hAnsi="Arial" w:cs="Arial"/>
          <w:color w:val="000000" w:themeColor="text1"/>
          <w:sz w:val="15"/>
          <w:szCs w:val="15"/>
        </w:rPr>
        <w:t>)</w:t>
      </w:r>
      <w:r>
        <w:rPr>
          <w:rFonts w:ascii="Arial" w:hAnsi="Arial" w:cs="Arial"/>
          <w:i/>
          <w:color w:val="000000" w:themeColor="text1"/>
          <w:sz w:val="15"/>
          <w:szCs w:val="15"/>
        </w:rPr>
        <w:t>, oppure</w:t>
      </w:r>
    </w:p>
    <w:p>
      <w:pPr>
        <w:rPr>
          <w:rFonts w:ascii="Arial" w:hAnsi="Arial" w:cs="Arial"/>
          <w:i/>
          <w:color w:val="000000" w:themeColor="text1"/>
          <w:sz w:val="15"/>
          <w:szCs w:val="15"/>
        </w:rPr>
      </w:pPr>
      <w:r>
        <w:rPr>
          <w:rFonts w:ascii="Arial" w:hAnsi="Arial" w:cs="Arial"/>
          <w:i/>
          <w:color w:val="000000" w:themeColor="text1"/>
          <w:sz w:val="15"/>
          <w:szCs w:val="15"/>
        </w:rPr>
        <w:t>b) a decorrere al più tardi dal 18 aprile 2018 (</w:t>
      </w:r>
      <w:r>
        <w:rPr>
          <w:rStyle w:val="Rimandonotaapidipagina"/>
          <w:rFonts w:ascii="Arial" w:hAnsi="Arial" w:cs="Arial"/>
          <w:i/>
          <w:color w:val="000000" w:themeColor="text1"/>
          <w:sz w:val="15"/>
          <w:szCs w:val="15"/>
        </w:rPr>
        <w:footnoteReference w:id="43"/>
      </w:r>
      <w:r>
        <w:rPr>
          <w:rFonts w:ascii="Arial" w:hAnsi="Arial" w:cs="Arial"/>
          <w:i/>
          <w:color w:val="000000" w:themeColor="text1"/>
          <w:sz w:val="15"/>
          <w:szCs w:val="15"/>
        </w:rPr>
        <w:t>), l'amministrazione aggiudicatrice o l'ente aggiudicatore sono già in possesso della documentazione in questione</w:t>
      </w:r>
      <w:r>
        <w:rPr>
          <w:rFonts w:ascii="Arial" w:hAnsi="Arial" w:cs="Arial"/>
          <w:color w:val="000000" w:themeColor="text1"/>
          <w:sz w:val="15"/>
          <w:szCs w:val="15"/>
        </w:rPr>
        <w:t>.</w:t>
      </w:r>
    </w:p>
    <w:p>
      <w:pPr>
        <w:rPr>
          <w:rFonts w:ascii="Arial" w:hAnsi="Arial" w:cs="Arial"/>
          <w:i/>
          <w:color w:val="000000" w:themeColor="text1"/>
          <w:sz w:val="15"/>
          <w:szCs w:val="15"/>
        </w:rPr>
      </w:pPr>
      <w:r>
        <w:rPr>
          <w:rFonts w:ascii="Arial" w:hAnsi="Arial" w:cs="Arial"/>
          <w:i/>
          <w:color w:val="000000" w:themeColor="text1"/>
          <w:sz w:val="15"/>
          <w:szCs w:val="15"/>
        </w:rPr>
        <w:t xml:space="preserve">Il sottoscritto/I sottoscritti autorizza/autorizzano formalmente la </w:t>
      </w:r>
      <w:r>
        <w:rPr>
          <w:rFonts w:ascii="Arial" w:hAnsi="Arial" w:cs="Arial"/>
          <w:b/>
          <w:i/>
          <w:color w:val="000000" w:themeColor="text1"/>
          <w:sz w:val="15"/>
          <w:szCs w:val="15"/>
        </w:rPr>
        <w:t>CONSIP S.P.A.</w:t>
      </w:r>
      <w:r>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pPr>
        <w:rPr>
          <w:rFonts w:ascii="Arial" w:hAnsi="Arial" w:cs="Arial"/>
          <w:sz w:val="15"/>
          <w:szCs w:val="15"/>
        </w:rPr>
      </w:pPr>
      <w:r>
        <w:rPr>
          <w:rFonts w:ascii="Arial" w:hAnsi="Arial" w:cs="Arial"/>
          <w:color w:val="000000" w:themeColor="text1"/>
          <w:sz w:val="15"/>
          <w:szCs w:val="15"/>
        </w:rPr>
        <w:t>Data, luogo e, se richiesto o necessario, firma/firme: [……………….……]</w:t>
      </w:r>
    </w:p>
    <w:p>
      <w:pPr>
        <w:pStyle w:val="Titrearticle"/>
        <w:jc w:val="both"/>
        <w:rPr>
          <w:rFonts w:ascii="Arial" w:hAnsi="Arial" w:cs="Arial"/>
          <w:color w:val="000000" w:themeColor="text1"/>
          <w:sz w:val="15"/>
          <w:szCs w:val="15"/>
        </w:rPr>
      </w:pPr>
    </w:p>
    <w:p>
      <w:pPr>
        <w:rPr>
          <w:rFonts w:ascii="Arial" w:hAnsi="Arial" w:cs="Arial"/>
          <w:color w:val="000000" w:themeColor="text1"/>
          <w:sz w:val="15"/>
          <w:szCs w:val="15"/>
        </w:rPr>
      </w:pPr>
    </w:p>
    <w:sectPr>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before="0" w:after="0"/>
      </w:pPr>
      <w:r>
        <w:separator/>
      </w:r>
    </w:p>
  </w:endnote>
  <w:endnote w:type="continuationSeparator" w:id="0">
    <w:p>
      <w:pPr>
        <w:spacing w:before="0" w:after="0"/>
      </w:pPr>
      <w:r>
        <w:continuationSeparator/>
      </w:r>
    </w:p>
  </w:endnote>
  <w:endnote w:type="continuationNotice" w:id="1">
    <w:p>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Content>
      <w:p>
        <w:pPr>
          <w:pStyle w:val="Pidipagina"/>
          <w:jc w:val="right"/>
        </w:pPr>
        <w:r>
          <w:fldChar w:fldCharType="begin"/>
        </w:r>
        <w:r>
          <w:instrText>PAGE   \* MERGEFORMAT</w:instrText>
        </w:r>
        <w:r>
          <w:fldChar w:fldCharType="separate"/>
        </w:r>
        <w:r>
          <w:rPr>
            <w:noProof/>
          </w:rPr>
          <w:t>2</w:t>
        </w:r>
        <w:r>
          <w:fldChar w:fldCharType="end"/>
        </w:r>
      </w:p>
    </w:sdtContent>
  </w:sdt>
  <w:p>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before="0" w:after="0"/>
      </w:pPr>
      <w:r>
        <w:separator/>
      </w:r>
    </w:p>
  </w:footnote>
  <w:footnote w:type="continuationSeparator" w:id="0">
    <w:p>
      <w:pPr>
        <w:spacing w:before="0" w:after="0"/>
      </w:pPr>
      <w:r>
        <w:continuationSeparator/>
      </w:r>
    </w:p>
  </w:footnote>
  <w:footnote w:type="continuationNotice" w:id="1">
    <w:p>
      <w:pPr>
        <w:spacing w:before="0" w:after="0"/>
      </w:pPr>
    </w:p>
  </w:footnote>
  <w:footnote w:id="2">
    <w:p>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 xml:space="preserve">) </w:t>
      </w:r>
      <w:r>
        <w:rPr>
          <w:rFonts w:ascii="Arial" w:hAnsi="Arial" w:cs="Arial"/>
          <w:sz w:val="12"/>
          <w:szCs w:val="12"/>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3">
    <w:p>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w:t>
      </w:r>
    </w:p>
    <w:p>
      <w:pPr>
        <w:pStyle w:val="Testonotaapidipagina"/>
        <w:ind w:left="284" w:hanging="284"/>
        <w:rPr>
          <w:rFonts w:ascii="Arial" w:hAnsi="Arial" w:cs="Arial"/>
          <w:sz w:val="12"/>
          <w:szCs w:val="12"/>
        </w:rPr>
      </w:pP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r>
        <w:rPr>
          <w:rFonts w:ascii="Arial" w:hAnsi="Arial" w:cs="Arial"/>
          <w:sz w:val="12"/>
          <w:szCs w:val="12"/>
        </w:rPr>
        <w:t>.</w:t>
      </w:r>
    </w:p>
  </w:footnote>
  <w:footnote w:id="4">
    <w:p>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i/>
          <w:sz w:val="12"/>
          <w:szCs w:val="12"/>
        </w:rPr>
        <w:t>Le informazioni devono essere copiate dalla sezione I, punto I.1 del pertinente avviso o bando</w:t>
      </w:r>
      <w:r>
        <w:rPr>
          <w:rFonts w:ascii="Arial" w:hAnsi="Arial" w:cs="Arial"/>
          <w:sz w:val="12"/>
          <w:szCs w:val="12"/>
        </w:rPr>
        <w:t>. In caso di appalto congiunto indicare le generalità di tutti i committenti.</w:t>
      </w:r>
    </w:p>
  </w:footnote>
  <w:footnote w:id="5">
    <w:p>
      <w:pPr>
        <w:pStyle w:val="Testonotaapidipagina"/>
        <w:tabs>
          <w:tab w:val="left" w:pos="284"/>
        </w:tabs>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punti II.1.1. e II.1.3. dell'avviso o bando pertinente.</w:t>
      </w:r>
    </w:p>
  </w:footnote>
  <w:footnote w:id="6">
    <w:p>
      <w:pPr>
        <w:pStyle w:val="Testonotaapidipagina"/>
        <w:tabs>
          <w:tab w:val="left" w:pos="284"/>
        </w:tabs>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punto II.1.1. dell'avviso o bando pertinente.</w:t>
      </w:r>
    </w:p>
  </w:footnote>
  <w:footnote w:id="7">
    <w:p>
      <w:pPr>
        <w:pStyle w:val="Testonotaapidipagina"/>
        <w:rPr>
          <w:rFonts w:ascii="Arial" w:hAnsi="Arial" w:cs="Arial"/>
          <w:sz w:val="12"/>
          <w:szCs w:val="12"/>
        </w:rPr>
      </w:pPr>
      <w:r>
        <w:rPr>
          <w:rFonts w:ascii="Arial" w:hAnsi="Arial" w:cs="Arial"/>
          <w:sz w:val="14"/>
          <w:szCs w:val="14"/>
        </w:rPr>
        <w:t>(</w:t>
      </w:r>
      <w:r>
        <w:rPr>
          <w:rStyle w:val="Rimandonotaapidipagina"/>
          <w:rFonts w:ascii="Arial" w:hAnsi="Arial" w:cs="Arial"/>
          <w:sz w:val="14"/>
          <w:szCs w:val="14"/>
        </w:rPr>
        <w:footnoteRef/>
      </w:r>
      <w:r>
        <w:rPr>
          <w:rFonts w:ascii="Arial" w:hAnsi="Arial" w:cs="Arial"/>
          <w:sz w:val="14"/>
          <w:szCs w:val="14"/>
        </w:rPr>
        <w:t>)</w:t>
      </w:r>
      <w:r>
        <w:rPr>
          <w:rFonts w:ascii="Arial" w:hAnsi="Arial" w:cs="Arial"/>
          <w:sz w:val="14"/>
          <w:szCs w:val="14"/>
        </w:rPr>
        <w:tab/>
      </w:r>
      <w:r>
        <w:rPr>
          <w:rFonts w:ascii="Arial" w:hAnsi="Arial" w:cs="Arial"/>
          <w:sz w:val="12"/>
          <w:szCs w:val="12"/>
        </w:rPr>
        <w:t>Ripetere le informazioni per ogni persona di contatto tante volte quanto necessario.</w:t>
      </w:r>
    </w:p>
  </w:footnote>
  <w:footnote w:id="8">
    <w:p>
      <w:pPr>
        <w:pStyle w:val="Testonotaapidipagina"/>
        <w:rPr>
          <w:rStyle w:val="DeltaViewInsertion"/>
          <w:rFonts w:ascii="Arial" w:hAnsi="Arial" w:cs="Arial"/>
          <w:b w:val="0"/>
          <w:i w:val="0"/>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b/>
          <w:i/>
          <w:sz w:val="12"/>
          <w:szCs w:val="12"/>
        </w:rPr>
        <w:t xml:space="preserve">Cfr.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pPr>
        <w:pStyle w:val="Testonotaapidipagina"/>
        <w:rPr>
          <w:rStyle w:val="DeltaViewInsertion"/>
          <w:rFonts w:ascii="Arial" w:hAnsi="Arial" w:cs="Arial"/>
          <w:bCs/>
          <w:i w:val="0"/>
          <w:iCs/>
          <w:sz w:val="12"/>
          <w:szCs w:val="12"/>
        </w:rPr>
      </w:pPr>
      <w:r>
        <w:rPr>
          <w:rStyle w:val="DeltaViewInsertion"/>
          <w:rFonts w:ascii="Arial" w:hAnsi="Arial" w:cs="Arial"/>
          <w:sz w:val="12"/>
          <w:szCs w:val="12"/>
        </w:rPr>
        <w:tab/>
      </w: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pPr>
        <w:pStyle w:val="Testonotaapidipagina"/>
        <w:rPr>
          <w:rStyle w:val="DeltaViewInsertion"/>
          <w:rFonts w:ascii="Arial" w:hAnsi="Arial" w:cs="Arial"/>
          <w:b w:val="0"/>
          <w:bCs/>
          <w:i w:val="0"/>
          <w:iCs/>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pPr>
        <w:pStyle w:val="Testonotaapidipagina"/>
        <w:rPr>
          <w:rFonts w:ascii="Arial" w:hAnsi="Arial" w:cs="Arial"/>
          <w:sz w:val="12"/>
          <w:szCs w:val="12"/>
        </w:rPr>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9">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il punto III.1.5 del bando di gara.</w:t>
      </w:r>
    </w:p>
  </w:footnote>
  <w:footnote w:id="10">
    <w:p>
      <w:pPr>
        <w:pStyle w:val="Testonotaapidipagina"/>
        <w:rPr>
          <w:rFonts w:ascii="Arial" w:hAnsi="Arial" w:cs="Arial"/>
          <w:sz w:val="14"/>
          <w:szCs w:val="14"/>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Un' "impresa sociale" ha per scopo principale l'integrazione sociale e professionale delle </w:t>
      </w:r>
      <w:bookmarkStart w:id="3" w:name="_DV_C939"/>
      <w:r>
        <w:rPr>
          <w:rFonts w:ascii="Arial" w:hAnsi="Arial" w:cs="Arial"/>
          <w:sz w:val="12"/>
          <w:szCs w:val="12"/>
        </w:rPr>
        <w:t>persone disabili o svantaggiate</w:t>
      </w:r>
      <w:bookmarkEnd w:id="3"/>
      <w:r>
        <w:rPr>
          <w:rFonts w:ascii="Arial" w:hAnsi="Arial" w:cs="Arial"/>
          <w:sz w:val="14"/>
          <w:szCs w:val="14"/>
        </w:rPr>
        <w:t>.</w:t>
      </w:r>
    </w:p>
  </w:footnote>
  <w:footnote w:id="11">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 riferimenti e l'eventuale classificazione sono indicati nella certificazione.</w:t>
      </w:r>
    </w:p>
  </w:footnote>
  <w:footnote w:id="12">
    <w:p>
      <w:pPr>
        <w:pStyle w:val="Testonotaapidipagina"/>
        <w:rPr>
          <w:rFonts w:ascii="Arial" w:hAnsi="Arial" w:cs="Arial"/>
          <w:b/>
          <w:strike/>
          <w:color w:val="000000" w:themeColor="text1"/>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Specificamente</w:t>
      </w:r>
      <w:r>
        <w:rPr>
          <w:rFonts w:ascii="Arial" w:hAnsi="Arial" w:cs="Arial"/>
          <w:b/>
          <w:color w:val="FF0000"/>
          <w:sz w:val="12"/>
          <w:szCs w:val="12"/>
        </w:rPr>
        <w:t xml:space="preserve"> </w:t>
      </w:r>
      <w:r>
        <w:rPr>
          <w:rFonts w:ascii="Arial" w:hAnsi="Arial" w:cs="Arial"/>
          <w:b/>
          <w:color w:val="000000" w:themeColor="text1"/>
          <w:sz w:val="12"/>
          <w:szCs w:val="12"/>
        </w:rPr>
        <w:t>nell’ambito di un raggruppamento, consorzio, joint-venture o altro</w:t>
      </w:r>
    </w:p>
  </w:footnote>
  <w:footnote w:id="13">
    <w:p>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themeColor="text1"/>
          <w:sz w:val="12"/>
          <w:szCs w:val="12"/>
        </w:rPr>
        <w:t>(GU</w:t>
      </w:r>
      <w:r>
        <w:rPr>
          <w:rStyle w:val="DeltaViewInsertion"/>
          <w:rFonts w:ascii="Arial" w:hAnsi="Arial" w:cs="Arial"/>
          <w:b w:val="0"/>
          <w:bCs/>
          <w:iCs/>
          <w:color w:val="000000" w:themeColor="text1"/>
          <w:sz w:val="12"/>
          <w:szCs w:val="12"/>
        </w:rPr>
        <w:t xml:space="preserve"> L 309 del 25.11.2005, pag. 15).</w:t>
      </w:r>
    </w:p>
  </w:footnote>
  <w:footnote w:id="18">
    <w:p>
      <w:pPr>
        <w:pStyle w:val="Testonotaapidipagina"/>
        <w:rPr>
          <w:rFonts w:ascii="Arial" w:hAnsi="Arial" w:cs="Arial"/>
          <w:b/>
          <w:color w:val="000000" w:themeColor="text1"/>
          <w:sz w:val="12"/>
          <w:szCs w:val="12"/>
        </w:rPr>
      </w:pPr>
      <w:r>
        <w:rPr>
          <w:rFonts w:ascii="Arial" w:hAnsi="Arial" w:cs="Arial"/>
          <w:b/>
          <w:color w:val="000000" w:themeColor="text1"/>
          <w:sz w:val="12"/>
          <w:szCs w:val="12"/>
        </w:rPr>
        <w:t>(</w:t>
      </w:r>
      <w:r>
        <w:rPr>
          <w:rStyle w:val="Rimandonotaapidipagina"/>
          <w:rFonts w:ascii="Arial" w:hAnsi="Arial" w:cs="Arial"/>
          <w:b/>
          <w:color w:val="000000" w:themeColor="text1"/>
          <w:sz w:val="12"/>
          <w:szCs w:val="12"/>
        </w:rPr>
        <w:footnoteRef/>
      </w:r>
      <w:r>
        <w:rPr>
          <w:rFonts w:ascii="Arial" w:hAnsi="Arial" w:cs="Arial"/>
          <w:b/>
          <w:color w:val="000000" w:themeColor="text1"/>
          <w:sz w:val="12"/>
          <w:szCs w:val="12"/>
        </w:rPr>
        <w:t>)</w:t>
      </w:r>
      <w:r>
        <w:rPr>
          <w:rFonts w:ascii="Arial" w:hAnsi="Arial" w:cs="Arial"/>
          <w:b/>
          <w:color w:val="000000" w:themeColor="text1"/>
          <w:sz w:val="12"/>
          <w:szCs w:val="12"/>
        </w:rPr>
        <w:tab/>
      </w:r>
      <w:r>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0">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1">
    <w:p>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In conformità alle disposizioni nazionali di attuazione dell'articolo 57, paragrafo 6, della direttiva 2014/24/UE.</w:t>
      </w:r>
    </w:p>
  </w:footnote>
  <w:footnote w:id="22">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3">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articolo 57, paragrafo 4, della direttiva 2014/24/UE.</w:t>
      </w:r>
    </w:p>
  </w:footnote>
  <w:footnote w:id="24">
    <w:p>
      <w:pPr>
        <w:pStyle w:val="Testonotaapidipagina"/>
        <w:rPr>
          <w:rFonts w:ascii="Arial" w:hAnsi="Arial" w:cs="Arial"/>
          <w:strike/>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ove applicabile, il diritto nazionale, l'avviso o bando pertinente o i documenti di gara.</w:t>
      </w:r>
    </w:p>
  </w:footnote>
  <w:footnote w:id="26">
    <w:p>
      <w:pPr>
        <w:pStyle w:val="Testonotaapidipagina"/>
        <w:rPr>
          <w:rFonts w:ascii="Arial" w:hAnsi="Arial" w:cs="Arial"/>
          <w:b/>
          <w:sz w:val="12"/>
          <w:szCs w:val="12"/>
        </w:rPr>
      </w:pPr>
      <w:r>
        <w:rPr>
          <w:rFonts w:ascii="Arial" w:hAnsi="Arial" w:cs="Arial"/>
          <w:b/>
          <w:sz w:val="12"/>
          <w:szCs w:val="12"/>
        </w:rPr>
        <w:t>(</w:t>
      </w:r>
      <w:r>
        <w:rPr>
          <w:rStyle w:val="Rimandonotaapidipagina"/>
          <w:rFonts w:ascii="Arial" w:hAnsi="Arial" w:cs="Arial"/>
          <w:b/>
          <w:sz w:val="12"/>
          <w:szCs w:val="12"/>
        </w:rPr>
        <w:footnoteRef/>
      </w:r>
      <w:r>
        <w:rPr>
          <w:rFonts w:ascii="Arial" w:hAnsi="Arial" w:cs="Arial"/>
          <w:b/>
          <w:sz w:val="12"/>
          <w:szCs w:val="12"/>
        </w:rPr>
        <w:t>)</w:t>
      </w:r>
      <w:r>
        <w:rPr>
          <w:rFonts w:ascii="Arial" w:hAnsi="Arial" w:cs="Arial"/>
          <w:b/>
          <w:sz w:val="12"/>
          <w:szCs w:val="12"/>
        </w:rPr>
        <w:tab/>
        <w:t>Come indicato nel diritto nazionale, nell'avviso o bando pertinente o nei documenti di gara.</w:t>
      </w:r>
    </w:p>
  </w:footnote>
  <w:footnote w:id="27">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8">
    <w:p>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9">
    <w:p>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Solo se consentito dall'avviso o bando pertinente o dai documenti di gara.</w:t>
      </w:r>
    </w:p>
  </w:footnote>
  <w:footnote w:id="30">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Solo se consentito dall'avviso o bando pertinente o dai documenti di gara.</w:t>
      </w:r>
    </w:p>
  </w:footnote>
  <w:footnote w:id="31">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Ad esempio, rapporto tra attività e passività.</w:t>
      </w:r>
    </w:p>
  </w:footnote>
  <w:footnote w:id="32">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Ad esempio, rapporto tra attività e passività.</w:t>
      </w:r>
    </w:p>
  </w:footnote>
  <w:footnote w:id="33">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34">
    <w:p>
      <w:pPr>
        <w:pStyle w:val="Testonotaapidipagina"/>
        <w:rPr>
          <w:rFonts w:ascii="Arial" w:hAnsi="Arial" w:cs="Arial"/>
          <w:sz w:val="12"/>
          <w:szCs w:val="12"/>
        </w:rPr>
      </w:pPr>
      <w:r>
        <w:rPr>
          <w:sz w:val="12"/>
          <w:szCs w:val="12"/>
        </w:rPr>
        <w:t>(</w:t>
      </w:r>
      <w:r>
        <w:rPr>
          <w:rStyle w:val="Rimandonotaapidipagina"/>
          <w:sz w:val="12"/>
          <w:szCs w:val="12"/>
        </w:rPr>
        <w:footnoteRef/>
      </w:r>
      <w:r>
        <w:rPr>
          <w:sz w:val="12"/>
          <w:szCs w:val="12"/>
        </w:rPr>
        <w:t>)</w:t>
      </w:r>
      <w:r>
        <w:rPr>
          <w:sz w:val="12"/>
          <w:szCs w:val="12"/>
        </w:rPr>
        <w:tab/>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5">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6">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Indicare chiaramente la voce cui si riferisce la risposta.</w:t>
      </w:r>
    </w:p>
  </w:footnote>
  <w:footnote w:id="40">
    <w:p>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41">
    <w:p>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42">
    <w:p>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B16D9F-2A2C-4174-9997-F55C2C29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pPr>
      <w:widowControl w:val="0"/>
      <w:spacing w:before="0" w:after="0"/>
      <w:jc w:val="left"/>
    </w:pPr>
    <w:rPr>
      <w:rFonts w:eastAsia="Times New Roman"/>
      <w:b/>
    </w:rPr>
  </w:style>
  <w:style w:type="character" w:customStyle="1" w:styleId="NormalBoldChar">
    <w:name w:val="NormalBold Char"/>
    <w:link w:val="NormalBold"/>
    <w:locked/>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paragraph" w:styleId="Pidipagina">
    <w:name w:val="footer"/>
    <w:basedOn w:val="Normale"/>
    <w:link w:val="PidipaginaCarattere"/>
    <w:uiPriority w:val="99"/>
    <w:unhideWhenUsed/>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Pr>
      <w:shd w:val="clear" w:color="auto" w:fill="auto"/>
      <w:vertAlign w:val="superscript"/>
    </w:rPr>
  </w:style>
  <w:style w:type="paragraph" w:customStyle="1" w:styleId="Text1">
    <w:name w:val="Text 1"/>
    <w:basedOn w:val="Normale"/>
    <w:pPr>
      <w:ind w:left="850"/>
    </w:pPr>
  </w:style>
  <w:style w:type="paragraph" w:customStyle="1" w:styleId="NormalLeft">
    <w:name w:val="Normal Left"/>
    <w:basedOn w:val="Normale"/>
    <w:pPr>
      <w:jc w:val="left"/>
    </w:pPr>
  </w:style>
  <w:style w:type="paragraph" w:customStyle="1" w:styleId="Tiret0">
    <w:name w:val="Tiret 0"/>
    <w:basedOn w:val="Normale"/>
    <w:pPr>
      <w:numPr>
        <w:numId w:val="1"/>
      </w:numPr>
    </w:pPr>
  </w:style>
  <w:style w:type="paragraph" w:customStyle="1" w:styleId="Tiret1">
    <w:name w:val="Tiret 1"/>
    <w:basedOn w:val="Normale"/>
    <w:pPr>
      <w:numPr>
        <w:numId w:val="3"/>
      </w:numPr>
    </w:pPr>
  </w:style>
  <w:style w:type="paragraph" w:customStyle="1" w:styleId="NumPar1">
    <w:name w:val="NumPar 1"/>
    <w:basedOn w:val="Normale"/>
    <w:next w:val="Text1"/>
    <w:pPr>
      <w:numPr>
        <w:numId w:val="2"/>
      </w:numPr>
    </w:pPr>
  </w:style>
  <w:style w:type="paragraph" w:customStyle="1" w:styleId="NumPar2">
    <w:name w:val="NumPar 2"/>
    <w:basedOn w:val="Normale"/>
    <w:next w:val="Text1"/>
    <w:pPr>
      <w:numPr>
        <w:ilvl w:val="1"/>
        <w:numId w:val="2"/>
      </w:numPr>
    </w:pPr>
  </w:style>
  <w:style w:type="paragraph" w:customStyle="1" w:styleId="NumPar3">
    <w:name w:val="NumPar 3"/>
    <w:basedOn w:val="Normale"/>
    <w:next w:val="Text1"/>
    <w:pPr>
      <w:numPr>
        <w:ilvl w:val="2"/>
        <w:numId w:val="2"/>
      </w:numPr>
    </w:pPr>
  </w:style>
  <w:style w:type="paragraph" w:customStyle="1" w:styleId="NumPar4">
    <w:name w:val="NumPar 4"/>
    <w:basedOn w:val="Normale"/>
    <w:next w:val="Text1"/>
    <w:pPr>
      <w:numPr>
        <w:ilvl w:val="3"/>
        <w:numId w:val="2"/>
      </w:numPr>
    </w:pPr>
  </w:style>
  <w:style w:type="paragraph" w:customStyle="1" w:styleId="ChapterTitle">
    <w:name w:val="ChapterTitle"/>
    <w:basedOn w:val="Normale"/>
    <w:next w:val="Normale"/>
    <w:pPr>
      <w:keepNext/>
      <w:spacing w:after="360"/>
      <w:jc w:val="center"/>
    </w:pPr>
    <w:rPr>
      <w:b/>
      <w:sz w:val="32"/>
    </w:rPr>
  </w:style>
  <w:style w:type="paragraph" w:customStyle="1" w:styleId="SectionTitle">
    <w:name w:val="SectionTitle"/>
    <w:basedOn w:val="Normale"/>
    <w:next w:val="Titolo1"/>
    <w:pPr>
      <w:keepNext/>
      <w:spacing w:after="360"/>
      <w:jc w:val="center"/>
    </w:pPr>
    <w:rPr>
      <w:b/>
      <w:smallCaps/>
      <w:sz w:val="28"/>
    </w:rPr>
  </w:style>
  <w:style w:type="paragraph" w:customStyle="1" w:styleId="Annexetitre">
    <w:name w:val="Annexe titre"/>
    <w:basedOn w:val="Normale"/>
    <w:next w:val="Normale"/>
    <w:pPr>
      <w:jc w:val="center"/>
    </w:pPr>
    <w:rPr>
      <w:b/>
      <w:u w:val="single"/>
    </w:rPr>
  </w:style>
  <w:style w:type="paragraph" w:customStyle="1" w:styleId="Titrearticle">
    <w:name w:val="Titre article"/>
    <w:basedOn w:val="Normale"/>
    <w:next w:val="Normale"/>
    <w:pPr>
      <w:keepNext/>
      <w:spacing w:before="360"/>
      <w:jc w:val="center"/>
    </w:pPr>
    <w:rPr>
      <w:i/>
    </w:rPr>
  </w:style>
  <w:style w:type="paragraph" w:styleId="Intestazione">
    <w:name w:val="header"/>
    <w:basedOn w:val="Normale"/>
    <w:link w:val="IntestazioneCarattere"/>
    <w:uiPriority w:val="99"/>
    <w:unhideWhenUsed/>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Pr>
      <w:rFonts w:ascii="Times New Roman" w:eastAsia="Calibri" w:hAnsi="Times New Roman" w:cs="Times New Roman"/>
      <w:sz w:val="24"/>
      <w:lang w:eastAsia="it-IT" w:bidi="it-IT"/>
    </w:rPr>
  </w:style>
  <w:style w:type="paragraph" w:styleId="Paragrafoelenco">
    <w:name w:val="List Paragraph"/>
    <w:basedOn w:val="Normale"/>
    <w:uiPriority w:val="34"/>
    <w:qFormat/>
    <w:pPr>
      <w:ind w:left="720"/>
      <w:contextualSpacing/>
    </w:pPr>
  </w:style>
  <w:style w:type="paragraph" w:styleId="Testofumetto">
    <w:name w:val="Balloon Text"/>
    <w:basedOn w:val="Normale"/>
    <w:link w:val="TestofumettoCarattere"/>
    <w:uiPriority w:val="99"/>
    <w:semiHidden/>
    <w:unhideWhenUsed/>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Calibri" w:hAnsi="Tahoma" w:cs="Tahoma"/>
      <w:sz w:val="16"/>
      <w:szCs w:val="16"/>
      <w:lang w:eastAsia="it-IT" w:bidi="it-IT"/>
    </w:rPr>
  </w:style>
  <w:style w:type="table" w:styleId="Grigliatabella">
    <w:name w:val="Table Grid"/>
    <w:basedOn w:val="Tabellanormale"/>
    <w:uiPriority w:val="59"/>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Pr>
      <w:color w:val="0000FF"/>
      <w:u w:val="single"/>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Times New Roman" w:eastAsia="Calibri" w:hAnsi="Times New Roman" w:cs="Times New Roman"/>
      <w:b/>
      <w:bCs/>
      <w:sz w:val="20"/>
      <w:szCs w:val="20"/>
      <w:lang w:eastAsia="it-IT" w:bidi="it-IT"/>
    </w:rPr>
  </w:style>
  <w:style w:type="paragraph" w:styleId="Revisione">
    <w:name w:val="Revision"/>
    <w:hidden/>
    <w:uiPriority w:val="99"/>
    <w:semiHidden/>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99415782">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B230D-1CF2-48E2-A435-04DA8BD34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6428</Words>
  <Characters>36644</Characters>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2019-05-02T13:41:00Z</dcterms:created>
  <dcterms:modified xsi:type="dcterms:W3CDTF">2020-09-28T08:31:00Z</dcterms:modified>
</cp:coreProperties>
</file>