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9819BB" w:rsidRDefault="00D4261A" w:rsidP="002C70BC">
      <w:pPr>
        <w:pStyle w:val="Annexetitre"/>
        <w:spacing w:before="0" w:after="0"/>
        <w:rPr>
          <w:b w:val="0"/>
          <w:i/>
          <w:color w:val="000000" w:themeColor="text1"/>
          <w:sz w:val="15"/>
          <w:szCs w:val="15"/>
          <w:u w:val="none"/>
        </w:rPr>
      </w:pPr>
      <w:bookmarkStart w:id="0" w:name="_GoBack"/>
      <w:bookmarkEnd w:id="0"/>
      <w:r w:rsidRPr="009819BB">
        <w:rPr>
          <w:b w:val="0"/>
          <w:i/>
          <w:color w:val="000000" w:themeColor="text1"/>
          <w:sz w:val="15"/>
          <w:szCs w:val="15"/>
          <w:u w:val="none"/>
        </w:rPr>
        <w:t>Allegato</w:t>
      </w:r>
      <w:r w:rsidR="000B1316" w:rsidRPr="009819BB">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6D992CA" w14:textId="1CC7DB79" w:rsidR="000D6167" w:rsidRPr="00C74039" w:rsidRDefault="003653E2" w:rsidP="00C74039">
            <w:pPr>
              <w:rPr>
                <w:rFonts w:ascii="Arial" w:hAnsi="Arial" w:cs="Arial"/>
                <w:color w:val="000000" w:themeColor="text1"/>
                <w:sz w:val="15"/>
                <w:szCs w:val="15"/>
              </w:rPr>
            </w:pPr>
            <w:r w:rsidRPr="00C74039">
              <w:rPr>
                <w:rFonts w:ascii="Arial" w:hAnsi="Arial" w:cs="Arial"/>
                <w:sz w:val="15"/>
                <w:szCs w:val="15"/>
              </w:rPr>
              <w:t xml:space="preserve">Gara a procedura aperta ai sensi del </w:t>
            </w:r>
            <w:proofErr w:type="spellStart"/>
            <w:r w:rsidRPr="00C74039">
              <w:rPr>
                <w:rFonts w:ascii="Arial" w:hAnsi="Arial" w:cs="Arial"/>
                <w:sz w:val="15"/>
                <w:szCs w:val="15"/>
              </w:rPr>
              <w:t>D.Lgs.</w:t>
            </w:r>
            <w:proofErr w:type="spellEnd"/>
            <w:r w:rsidRPr="00C74039">
              <w:rPr>
                <w:rFonts w:ascii="Arial" w:hAnsi="Arial" w:cs="Arial"/>
                <w:sz w:val="15"/>
                <w:szCs w:val="15"/>
              </w:rPr>
              <w:t xml:space="preserve"> 50/2016 e </w:t>
            </w:r>
            <w:proofErr w:type="spellStart"/>
            <w:r w:rsidRPr="00C74039">
              <w:rPr>
                <w:rFonts w:ascii="Arial" w:hAnsi="Arial" w:cs="Arial"/>
                <w:sz w:val="15"/>
                <w:szCs w:val="15"/>
              </w:rPr>
              <w:t>s.m.i.</w:t>
            </w:r>
            <w:proofErr w:type="spellEnd"/>
            <w:r w:rsidRPr="00C74039">
              <w:rPr>
                <w:rFonts w:ascii="Arial" w:hAnsi="Arial" w:cs="Arial"/>
                <w:sz w:val="15"/>
                <w:szCs w:val="15"/>
              </w:rPr>
              <w:t>, per l’affidamento</w:t>
            </w:r>
            <w:ins w:id="1" w:author="Autore" w:date="2017-05-03T15:18:00Z">
              <w:r w:rsidR="00DF47CA">
                <w:rPr>
                  <w:rFonts w:ascii="Arial" w:hAnsi="Arial" w:cs="Arial"/>
                  <w:sz w:val="15"/>
                  <w:szCs w:val="15"/>
                </w:rPr>
                <w:t xml:space="preserve"> </w:t>
              </w:r>
            </w:ins>
            <w:r w:rsidRPr="00C74039">
              <w:rPr>
                <w:rFonts w:ascii="Arial" w:hAnsi="Arial" w:cs="Arial"/>
                <w:sz w:val="15"/>
                <w:szCs w:val="15"/>
              </w:rPr>
              <w:t>del servizio di co-location (</w:t>
            </w:r>
            <w:proofErr w:type="spellStart"/>
            <w:r w:rsidRPr="00C74039">
              <w:rPr>
                <w:rFonts w:ascii="Arial" w:hAnsi="Arial" w:cs="Arial"/>
                <w:sz w:val="15"/>
                <w:szCs w:val="15"/>
              </w:rPr>
              <w:t>housing</w:t>
            </w:r>
            <w:proofErr w:type="spellEnd"/>
            <w:r w:rsidRPr="00C74039">
              <w:rPr>
                <w:rFonts w:ascii="Arial" w:hAnsi="Arial" w:cs="Arial"/>
                <w:sz w:val="15"/>
                <w:szCs w:val="15"/>
              </w:rPr>
              <w:t xml:space="preserve">) delle risorse IT e TLC di INAIL </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43DA95D7" w:rsidR="000D6167" w:rsidRPr="00C74039" w:rsidRDefault="000D6167" w:rsidP="00C74039">
            <w:pPr>
              <w:rPr>
                <w:rFonts w:ascii="Arial" w:hAnsi="Arial" w:cs="Arial"/>
                <w:color w:val="000000" w:themeColor="text1"/>
                <w:sz w:val="15"/>
                <w:szCs w:val="15"/>
              </w:rPr>
            </w:pPr>
            <w:r w:rsidRPr="00C74039">
              <w:rPr>
                <w:rFonts w:ascii="Arial" w:hAnsi="Arial" w:cs="Arial"/>
                <w:sz w:val="15"/>
                <w:szCs w:val="15"/>
              </w:rPr>
              <w:t xml:space="preserve">ID </w:t>
            </w:r>
            <w:r w:rsidR="003653E2" w:rsidRPr="00C74039">
              <w:rPr>
                <w:rFonts w:ascii="Arial" w:hAnsi="Arial" w:cs="Arial"/>
                <w:sz w:val="15"/>
                <w:szCs w:val="15"/>
              </w:rPr>
              <w:t>1855</w:t>
            </w:r>
            <w:r w:rsidR="00D33E19" w:rsidRPr="00C74039">
              <w:rPr>
                <w:rFonts w:ascii="Arial" w:hAnsi="Arial" w:cs="Arial"/>
                <w:sz w:val="15"/>
                <w:szCs w:val="15"/>
              </w:rPr>
              <w:t xml:space="preserve"> </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44CCE682" w14:textId="5B3CB8BF" w:rsidR="000D6167" w:rsidRPr="009819BB" w:rsidRDefault="007D74AB" w:rsidP="00F84A30">
            <w:pPr>
              <w:suppressAutoHyphens/>
              <w:rPr>
                <w:rFonts w:ascii="Arial" w:hAnsi="Arial" w:cs="Arial"/>
                <w:sz w:val="15"/>
                <w:szCs w:val="15"/>
              </w:rPr>
            </w:pPr>
            <w:r w:rsidRPr="007D74AB">
              <w:rPr>
                <w:rFonts w:ascii="Arial" w:hAnsi="Arial" w:cs="Arial"/>
                <w:sz w:val="15"/>
                <w:szCs w:val="15"/>
              </w:rPr>
              <w:t>705922940E</w:t>
            </w:r>
          </w:p>
          <w:p w14:paraId="28BE81F8" w14:textId="77777777"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819BB" w:rsidRDefault="00472387" w:rsidP="00F84A30">
      <w:pPr>
        <w:spacing w:before="0"/>
        <w:rPr>
          <w:b/>
          <w:color w:val="000000" w:themeColor="text1"/>
          <w:sz w:val="15"/>
          <w:szCs w:val="15"/>
        </w:rPr>
      </w:pPr>
      <w:r w:rsidRPr="009819BB">
        <w:rPr>
          <w:color w:val="000000" w:themeColor="text1"/>
          <w:sz w:val="15"/>
          <w:szCs w:val="15"/>
        </w:rPr>
        <w:br w:type="page"/>
      </w:r>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lastRenderedPageBreak/>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è una </w:t>
            </w:r>
            <w:proofErr w:type="spellStart"/>
            <w:r w:rsidRPr="009819BB">
              <w:rPr>
                <w:rFonts w:ascii="Arial" w:hAnsi="Arial" w:cs="Arial"/>
                <w:color w:val="000000" w:themeColor="text1"/>
                <w:sz w:val="15"/>
                <w:szCs w:val="15"/>
              </w:rPr>
              <w:t>microimpresa</w:t>
            </w:r>
            <w:proofErr w:type="spellEnd"/>
            <w:r w:rsidRPr="009819BB">
              <w:rPr>
                <w:rFonts w:ascii="Arial" w:hAnsi="Arial" w:cs="Arial"/>
                <w:color w:val="000000" w:themeColor="text1"/>
                <w:sz w:val="15"/>
                <w:szCs w:val="15"/>
              </w:rPr>
              <w:t>,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4099D5FF"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 [</w:t>
            </w:r>
            <w:r w:rsidR="00D62E03" w:rsidRPr="009819BB">
              <w:rPr>
                <w:rFonts w:ascii="Arial" w:hAnsi="Arial" w:cs="Arial"/>
                <w:color w:val="000000" w:themeColor="text1"/>
                <w:sz w:val="15"/>
                <w:szCs w:val="15"/>
              </w:rPr>
              <w:t xml:space="preserve"> </w:t>
            </w:r>
            <w:r w:rsidR="00B46A18" w:rsidRPr="009819BB">
              <w:rPr>
                <w:rFonts w:ascii="Arial" w:hAnsi="Arial" w:cs="Arial"/>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e) [ ] Sì [ ] No</w:t>
            </w:r>
            <w:r w:rsidR="00F73670" w:rsidRPr="009819BB">
              <w:rPr>
                <w:rFonts w:ascii="Arial" w:hAnsi="Arial" w:cs="Arial"/>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9819BB" w:rsidRDefault="00072730"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9819BB" w:rsidRDefault="00E8283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00087C9C" w:rsidRPr="009819BB">
              <w:rPr>
                <w:rFonts w:ascii="Arial" w:hAnsi="Arial" w:cs="Arial"/>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xml:space="preserve">, comma 2, </w:t>
            </w:r>
            <w:proofErr w:type="spellStart"/>
            <w:r w:rsidR="00CB6B10" w:rsidRPr="009819BB">
              <w:rPr>
                <w:rFonts w:ascii="Arial" w:hAnsi="Arial" w:cs="Arial"/>
                <w:color w:val="000000" w:themeColor="text1"/>
                <w:sz w:val="15"/>
                <w:szCs w:val="15"/>
              </w:rPr>
              <w:t>lett</w:t>
            </w:r>
            <w:proofErr w:type="spellEnd"/>
            <w:r w:rsidR="00CB6B10" w:rsidRPr="009819BB">
              <w:rPr>
                <w:rFonts w:ascii="Arial" w:hAnsi="Arial" w:cs="Arial"/>
                <w:color w:val="000000" w:themeColor="text1"/>
                <w:sz w:val="15"/>
                <w:szCs w:val="15"/>
              </w:rPr>
              <w: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w:t>
            </w:r>
            <w:proofErr w:type="spellStart"/>
            <w:r w:rsidR="003E2324" w:rsidRPr="009819BB">
              <w:rPr>
                <w:rFonts w:ascii="Arial" w:hAnsi="Arial" w:cs="Arial"/>
                <w:color w:val="000000" w:themeColor="text1"/>
                <w:sz w:val="15"/>
                <w:szCs w:val="15"/>
              </w:rPr>
              <w:t>lett</w:t>
            </w:r>
            <w:proofErr w:type="spellEnd"/>
            <w:r w:rsidR="003E2324" w:rsidRPr="009819BB">
              <w:rPr>
                <w:rFonts w:ascii="Arial" w:hAnsi="Arial" w:cs="Arial"/>
                <w:color w:val="000000" w:themeColor="text1"/>
                <w:sz w:val="15"/>
                <w:szCs w:val="15"/>
              </w:rPr>
              <w: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w:t>
            </w:r>
            <w:r w:rsidR="007A4825" w:rsidRPr="009819BB">
              <w:rPr>
                <w:rFonts w:ascii="Arial" w:hAnsi="Arial" w:cs="Arial"/>
                <w:color w:val="000000" w:themeColor="text1"/>
                <w:sz w:val="15"/>
                <w:szCs w:val="15"/>
              </w:rPr>
              <w:lastRenderedPageBreak/>
              <w:t>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3"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3"/>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79AE71C7" w:rsidR="00B62EBD" w:rsidRPr="009819BB" w:rsidRDefault="008F7FC1" w:rsidP="00B97715">
            <w:pPr>
              <w:spacing w:before="0"/>
              <w:rPr>
                <w:rFonts w:ascii="Arial" w:hAnsi="Arial" w:cs="Arial"/>
                <w:color w:val="000000" w:themeColor="text1"/>
                <w:sz w:val="15"/>
                <w:szCs w:val="15"/>
              </w:rPr>
            </w:pPr>
            <w:r w:rsidRPr="009819BB">
              <w:rPr>
                <w:rFonts w:ascii="Arial" w:hAnsi="Arial" w:cs="Arial"/>
                <w:color w:val="000000" w:themeColor="text1"/>
                <w:sz w:val="15"/>
                <w:szCs w:val="15"/>
              </w:rPr>
              <w:t>c)</w:t>
            </w:r>
            <w:r w:rsidRPr="009819BB">
              <w:rPr>
                <w:rFonts w:ascii="Arial" w:hAnsi="Arial" w:cs="Arial"/>
                <w:b/>
                <w:color w:val="000000" w:themeColor="text1"/>
                <w:sz w:val="15"/>
                <w:szCs w:val="15"/>
              </w:rPr>
              <w:t xml:space="preserve"> </w:t>
            </w:r>
            <w:r w:rsidR="004B2302"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w:t>
            </w:r>
            <w:proofErr w:type="spellStart"/>
            <w:r w:rsidRPr="009819BB">
              <w:rPr>
                <w:rStyle w:val="NormalBoldChar"/>
                <w:rFonts w:ascii="Arial" w:eastAsia="Calibri" w:hAnsi="Arial" w:cs="Arial"/>
                <w:color w:val="000000" w:themeColor="text1"/>
                <w:sz w:val="15"/>
                <w:szCs w:val="15"/>
              </w:rPr>
              <w:t>Cleaning</w:t>
            </w:r>
            <w:proofErr w:type="spellEnd"/>
            <w:r w:rsidRPr="009819BB">
              <w:rPr>
                <w:rStyle w:val="NormalBoldChar"/>
                <w:rFonts w:ascii="Arial" w:eastAsia="Calibri" w:hAnsi="Arial" w:cs="Arial"/>
                <w:color w:val="000000" w:themeColor="text1"/>
                <w:sz w:val="15"/>
                <w:szCs w:val="15"/>
              </w:rPr>
              <w:t>”</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67029585" w14:textId="77777777" w:rsidR="00CC2D89"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Sì [</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 ] Sì [ ] No</w:t>
            </w:r>
          </w:p>
          <w:p w14:paraId="3348FB94" w14:textId="4851628C" w:rsidR="001E2C0A" w:rsidRPr="009819BB"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1E2C0A" w:rsidRPr="009819BB">
              <w:rPr>
                <w:rFonts w:ascii="Arial" w:hAnsi="Arial" w:cs="Arial"/>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w:t>
            </w:r>
            <w:proofErr w:type="spellStart"/>
            <w:r w:rsidR="00A96CE8" w:rsidRPr="009819BB">
              <w:rPr>
                <w:rFonts w:ascii="Arial" w:hAnsi="Arial" w:cs="Arial"/>
                <w:color w:val="000000" w:themeColor="text1"/>
                <w:sz w:val="15"/>
                <w:szCs w:val="15"/>
              </w:rPr>
              <w:t>lett</w:t>
            </w:r>
            <w:proofErr w:type="spellEnd"/>
            <w:r w:rsidR="00A96CE8" w:rsidRPr="009819BB">
              <w:rPr>
                <w:rFonts w:ascii="Arial" w:hAnsi="Arial" w:cs="Arial"/>
                <w:color w:val="000000" w:themeColor="text1"/>
                <w:sz w:val="15"/>
                <w:szCs w:val="15"/>
              </w:rPr>
              <w:t xml:space="preserve">.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 xml:space="preserve">,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9819BB" w:rsidRDefault="00472387" w:rsidP="009819BB">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C5A4F1C"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6DC837" w14:textId="77777777" w:rsidR="00E01CA2" w:rsidRDefault="00E01CA2" w:rsidP="00E01CA2">
            <w:pPr>
              <w:spacing w:before="0" w:after="0"/>
              <w:rPr>
                <w:rFonts w:ascii="Arial" w:hAnsi="Arial" w:cs="Arial"/>
                <w:color w:val="000000" w:themeColor="text1"/>
                <w:sz w:val="15"/>
                <w:szCs w:val="15"/>
              </w:rPr>
            </w:pPr>
          </w:p>
          <w:p w14:paraId="0F99C815"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w:t>
            </w:r>
            <w:proofErr w:type="spellStart"/>
            <w:r w:rsidR="00774E38" w:rsidRPr="009819BB">
              <w:rPr>
                <w:rFonts w:ascii="Arial" w:hAnsi="Arial" w:cs="Arial"/>
                <w:color w:val="000000" w:themeColor="text1"/>
                <w:sz w:val="15"/>
                <w:szCs w:val="15"/>
              </w:rPr>
              <w:t>lett</w:t>
            </w:r>
            <w:proofErr w:type="spellEnd"/>
            <w:r w:rsidR="00774E38" w:rsidRPr="009819BB">
              <w:rPr>
                <w:rFonts w:ascii="Arial" w:hAnsi="Arial" w:cs="Arial"/>
                <w:color w:val="000000" w:themeColor="text1"/>
                <w:sz w:val="15"/>
                <w:szCs w:val="15"/>
              </w:rPr>
              <w:t xml:space="preserve">.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w:t>
            </w:r>
            <w:proofErr w:type="spellStart"/>
            <w:r w:rsidR="00651905" w:rsidRPr="009819BB">
              <w:rPr>
                <w:rFonts w:ascii="Arial" w:hAnsi="Arial" w:cs="Arial"/>
                <w:color w:val="000000" w:themeColor="text1"/>
                <w:sz w:val="15"/>
                <w:szCs w:val="15"/>
              </w:rPr>
              <w:t>lett</w:t>
            </w:r>
            <w:proofErr w:type="spellEnd"/>
            <w:r w:rsidR="00651905"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9819BB" w:rsidRDefault="00BB622B"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97A16C"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4E8A780" w14:textId="77777777" w:rsidR="00E01CA2" w:rsidRDefault="00E01CA2" w:rsidP="00E01CA2">
            <w:pPr>
              <w:spacing w:before="0" w:after="0"/>
              <w:rPr>
                <w:rFonts w:ascii="Arial" w:hAnsi="Arial" w:cs="Arial"/>
                <w:color w:val="000000" w:themeColor="text1"/>
                <w:sz w:val="15"/>
                <w:szCs w:val="15"/>
              </w:rPr>
            </w:pPr>
          </w:p>
          <w:p w14:paraId="161870A6"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 xml:space="preserve">.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77777777"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5AD35B" w14:textId="77777777" w:rsidR="008E5B2F" w:rsidRDefault="008E5B2F" w:rsidP="00E01CA2">
            <w:pPr>
              <w:spacing w:before="0" w:after="0"/>
              <w:rPr>
                <w:rFonts w:ascii="Arial" w:hAnsi="Arial" w:cs="Arial"/>
                <w:color w:val="000000" w:themeColor="text1"/>
                <w:sz w:val="15"/>
                <w:szCs w:val="15"/>
              </w:rPr>
            </w:pPr>
          </w:p>
          <w:p w14:paraId="655A3AA5" w14:textId="77777777" w:rsidR="00E01CA2" w:rsidRDefault="00E01CA2" w:rsidP="00E01CA2">
            <w:pPr>
              <w:spacing w:before="0" w:after="0"/>
              <w:rPr>
                <w:rFonts w:ascii="Arial" w:hAnsi="Arial" w:cs="Arial"/>
                <w:color w:val="000000" w:themeColor="text1"/>
                <w:sz w:val="15"/>
                <w:szCs w:val="15"/>
              </w:rPr>
            </w:pPr>
          </w:p>
          <w:p w14:paraId="5188C3AD" w14:textId="77777777" w:rsidR="00E01CA2" w:rsidRPr="009819BB" w:rsidRDefault="00E01CA2" w:rsidP="00E01CA2">
            <w:pPr>
              <w:spacing w:before="0" w:after="0"/>
              <w:rPr>
                <w:rFonts w:ascii="Arial" w:hAnsi="Arial" w:cs="Arial"/>
                <w:color w:val="000000" w:themeColor="text1"/>
                <w:sz w:val="15"/>
                <w:szCs w:val="15"/>
              </w:rPr>
            </w:pPr>
          </w:p>
          <w:p w14:paraId="5CC2FB90" w14:textId="77777777" w:rsidR="00CE049D" w:rsidRPr="009819BB" w:rsidRDefault="00CE049D"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44A9158B"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w:t>
            </w:r>
            <w:proofErr w:type="spellStart"/>
            <w:r w:rsidR="00CE049D" w:rsidRPr="009819BB">
              <w:rPr>
                <w:rFonts w:ascii="Arial" w:hAnsi="Arial" w:cs="Arial"/>
                <w:color w:val="000000" w:themeColor="text1"/>
                <w:sz w:val="15"/>
                <w:szCs w:val="15"/>
              </w:rPr>
              <w:t>D.Lgs.</w:t>
            </w:r>
            <w:proofErr w:type="spellEnd"/>
            <w:r w:rsidR="00CE049D" w:rsidRPr="009819BB">
              <w:rPr>
                <w:rFonts w:ascii="Arial" w:hAnsi="Arial" w:cs="Arial"/>
                <w:color w:val="000000" w:themeColor="text1"/>
                <w:sz w:val="15"/>
                <w:szCs w:val="15"/>
              </w:rPr>
              <w:t xml:space="preserve"> 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5B4A163F" w:rsidR="008F7FC1" w:rsidRPr="009819BB" w:rsidRDefault="007177AB" w:rsidP="007177AB">
            <w:pPr>
              <w:rPr>
                <w:rFonts w:ascii="Arial" w:hAnsi="Arial" w:cs="Arial"/>
                <w:b/>
                <w:color w:val="000000" w:themeColor="text1"/>
                <w:sz w:val="15"/>
                <w:szCs w:val="15"/>
              </w:rPr>
            </w:pPr>
            <w:r w:rsidRPr="009819BB">
              <w:rPr>
                <w:rFonts w:ascii="Arial" w:hAnsi="Arial" w:cs="Arial"/>
                <w:b/>
                <w:color w:val="000000" w:themeColor="text1"/>
                <w:sz w:val="15"/>
                <w:szCs w:val="15"/>
              </w:rPr>
              <w:t xml:space="preserve">Sussistono </w:t>
            </w:r>
            <w:r w:rsidR="00ED5D4B" w:rsidRPr="009819BB">
              <w:rPr>
                <w:rFonts w:ascii="Arial" w:hAnsi="Arial" w:cs="Arial"/>
                <w:b/>
                <w:color w:val="000000" w:themeColor="text1"/>
                <w:sz w:val="15"/>
                <w:szCs w:val="15"/>
              </w:rPr>
              <w:t>a c</w:t>
            </w:r>
            <w:r w:rsidR="00DB6C04" w:rsidRPr="009819BB">
              <w:rPr>
                <w:rFonts w:ascii="Arial" w:hAnsi="Arial" w:cs="Arial"/>
                <w:b/>
                <w:color w:val="000000" w:themeColor="text1"/>
                <w:sz w:val="15"/>
                <w:szCs w:val="15"/>
              </w:rPr>
              <w:t xml:space="preserve">arico dell’operatore economico </w:t>
            </w:r>
            <w:r w:rsidR="008F7FC1" w:rsidRPr="009819BB">
              <w:rPr>
                <w:rFonts w:ascii="Arial" w:hAnsi="Arial" w:cs="Arial"/>
                <w:b/>
                <w:color w:val="000000" w:themeColor="text1"/>
                <w:sz w:val="15"/>
                <w:szCs w:val="15"/>
              </w:rPr>
              <w:t>cause di decadenza, di sospensione o di divieto previste dall'</w:t>
            </w:r>
            <w:hyperlink r:id="rId9" w:anchor="067" w:history="1">
              <w:r w:rsidR="008F7FC1" w:rsidRPr="009819BB">
                <w:rPr>
                  <w:rStyle w:val="Collegamentoipertestuale"/>
                  <w:rFonts w:ascii="Arial" w:hAnsi="Arial" w:cs="Arial"/>
                  <w:b/>
                  <w:color w:val="000000" w:themeColor="text1"/>
                  <w:sz w:val="15"/>
                  <w:szCs w:val="15"/>
                  <w:u w:val="none"/>
                </w:rPr>
                <w:t>articolo 67 del decreto legislativo 6 settembre 2011, n. 159</w:t>
              </w:r>
            </w:hyperlink>
            <w:r w:rsidR="008F7FC1" w:rsidRPr="009819BB">
              <w:rPr>
                <w:rFonts w:ascii="Arial" w:hAnsi="Arial" w:cs="Arial"/>
                <w:b/>
                <w:color w:val="000000" w:themeColor="text1"/>
                <w:sz w:val="15"/>
                <w:szCs w:val="15"/>
              </w:rPr>
              <w:t xml:space="preserve"> o di un tentativo di infiltrazione mafiosa di cui all'</w:t>
            </w:r>
            <w:hyperlink r:id="rId10"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1" w:anchor="088" w:history="1">
              <w:r w:rsidR="008F7FC1" w:rsidRPr="009819BB">
                <w:rPr>
                  <w:rStyle w:val="Collegamentoipertestuale"/>
                  <w:rFonts w:ascii="Arial" w:hAnsi="Arial" w:cs="Arial"/>
                  <w:b/>
                  <w:color w:val="000000" w:themeColor="text1"/>
                  <w:sz w:val="15"/>
                  <w:szCs w:val="15"/>
                  <w:u w:val="none"/>
                </w:rPr>
                <w:t>articoli 88, comma 4-bis</w:t>
              </w:r>
            </w:hyperlink>
            <w:r w:rsidR="008F7FC1" w:rsidRPr="009819BB">
              <w:rPr>
                <w:rFonts w:ascii="Arial" w:hAnsi="Arial" w:cs="Arial"/>
                <w:b/>
                <w:color w:val="000000" w:themeColor="text1"/>
                <w:sz w:val="15"/>
                <w:szCs w:val="15"/>
              </w:rPr>
              <w:t xml:space="preserve">, e </w:t>
            </w:r>
            <w:hyperlink r:id="rId12" w:anchor="092" w:history="1">
              <w:r w:rsidR="008F7FC1" w:rsidRPr="009819BB">
                <w:rPr>
                  <w:rStyle w:val="Collegamentoipertestuale"/>
                  <w:rFonts w:ascii="Arial" w:hAnsi="Arial" w:cs="Arial"/>
                  <w:b/>
                  <w:color w:val="000000" w:themeColor="text1"/>
                  <w:sz w:val="15"/>
                  <w:szCs w:val="15"/>
                  <w:u w:val="none"/>
                </w:rPr>
                <w:t>92, commi 2 e 3, del decreto legislativo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ED5D4B" w:rsidRPr="009819BB">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9819BB" w:rsidRDefault="00836B74"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si trova in una delle seguenti situazioni</w:t>
            </w:r>
            <w:r w:rsidR="00A96CE8" w:rsidRPr="009819BB">
              <w:rPr>
                <w:rFonts w:ascii="Arial" w:hAnsi="Arial" w:cs="Arial"/>
                <w:color w:val="000000" w:themeColor="text1"/>
                <w:sz w:val="15"/>
                <w:szCs w:val="15"/>
              </w:rPr>
              <w:t>?</w:t>
            </w:r>
          </w:p>
          <w:p w14:paraId="3A6CAF32" w14:textId="77777777" w:rsidR="00836B74" w:rsidRPr="009819BB"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w:t>
            </w:r>
            <w:r w:rsidR="00836B74" w:rsidRPr="009819BB">
              <w:rPr>
                <w:rFonts w:ascii="Arial" w:hAnsi="Arial" w:cs="Arial"/>
                <w:color w:val="000000" w:themeColor="text1"/>
                <w:sz w:val="15"/>
                <w:szCs w:val="15"/>
              </w:rPr>
              <w:t xml:space="preserve"> stato soggetto alla sanzione </w:t>
            </w:r>
            <w:proofErr w:type="spellStart"/>
            <w:r w:rsidR="00836B74" w:rsidRPr="009819BB">
              <w:rPr>
                <w:rFonts w:ascii="Arial" w:hAnsi="Arial" w:cs="Arial"/>
                <w:color w:val="000000" w:themeColor="text1"/>
                <w:sz w:val="15"/>
                <w:szCs w:val="15"/>
              </w:rPr>
              <w:t>interdittiva</w:t>
            </w:r>
            <w:proofErr w:type="spellEnd"/>
            <w:r w:rsidR="00836B74" w:rsidRPr="009819BB">
              <w:rPr>
                <w:rFonts w:ascii="Arial" w:hAnsi="Arial" w:cs="Arial"/>
                <w:color w:val="000000" w:themeColor="text1"/>
                <w:sz w:val="15"/>
                <w:szCs w:val="15"/>
              </w:rPr>
              <w:t xml:space="preserve"> di cui all'</w:t>
            </w:r>
            <w:hyperlink r:id="rId13" w:anchor="09" w:history="1">
              <w:r w:rsidR="00836B74" w:rsidRPr="009819BB">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9819BB">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9819BB">
              <w:rPr>
                <w:rFonts w:ascii="Arial" w:hAnsi="Arial" w:cs="Arial"/>
                <w:color w:val="000000" w:themeColor="text1"/>
                <w:sz w:val="15"/>
                <w:szCs w:val="15"/>
              </w:rPr>
              <w:t>interdittivi</w:t>
            </w:r>
            <w:proofErr w:type="spellEnd"/>
            <w:r w:rsidR="00836B74" w:rsidRPr="009819BB">
              <w:rPr>
                <w:rFonts w:ascii="Arial" w:hAnsi="Arial" w:cs="Arial"/>
                <w:color w:val="000000" w:themeColor="text1"/>
                <w:sz w:val="15"/>
                <w:szCs w:val="15"/>
              </w:rPr>
              <w:t xml:space="preserve"> di cui all'</w:t>
            </w:r>
            <w:hyperlink r:id="rId14" w:anchor="014" w:history="1">
              <w:r w:rsidR="00836B74" w:rsidRPr="009819BB">
                <w:rPr>
                  <w:rStyle w:val="Collegamentoipertestuale"/>
                  <w:rFonts w:ascii="Arial" w:eastAsiaTheme="majorEastAsia" w:hAnsi="Arial" w:cs="Arial"/>
                  <w:color w:val="000000" w:themeColor="text1"/>
                  <w:sz w:val="15"/>
                  <w:szCs w:val="15"/>
                  <w:u w:val="none"/>
                </w:rPr>
                <w:t>articolo 14 del decreto legislativo 9 aprile 2008, n. 81</w:t>
              </w:r>
            </w:hyperlink>
            <w:r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f)</w:t>
            </w:r>
            <w:r w:rsidR="00836B74" w:rsidRPr="009819BB">
              <w:rPr>
                <w:rFonts w:ascii="Arial" w:hAnsi="Arial" w:cs="Arial"/>
                <w:color w:val="000000" w:themeColor="text1"/>
                <w:sz w:val="15"/>
                <w:szCs w:val="15"/>
              </w:rPr>
              <w:t xml:space="preserve">; </w:t>
            </w:r>
          </w:p>
          <w:p w14:paraId="7689D306" w14:textId="77777777" w:rsidR="00261560" w:rsidRPr="009819BB"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g</w:t>
            </w:r>
            <w:r w:rsidR="00D527CA"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709A2F37"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9819BB"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ha </w:t>
            </w:r>
            <w:r w:rsidR="00836B74" w:rsidRPr="009819BB">
              <w:rPr>
                <w:rFonts w:ascii="Arial" w:hAnsi="Arial" w:cs="Arial"/>
                <w:color w:val="000000" w:themeColor="text1"/>
                <w:sz w:val="15"/>
                <w:szCs w:val="15"/>
              </w:rPr>
              <w:t>violato il divieto di intestazione fiduciaria di cui all'</w:t>
            </w:r>
            <w:hyperlink r:id="rId15" w:anchor="17" w:history="1">
              <w:r w:rsidR="00836B74" w:rsidRPr="009819BB">
                <w:rPr>
                  <w:rStyle w:val="Collegamentoipertestuale"/>
                  <w:rFonts w:ascii="Arial" w:eastAsiaTheme="majorEastAsia" w:hAnsi="Arial" w:cs="Arial"/>
                  <w:color w:val="000000" w:themeColor="text1"/>
                  <w:sz w:val="15"/>
                  <w:szCs w:val="15"/>
                  <w:u w:val="none"/>
                </w:rPr>
                <w:t>articolo 17 della legge 19 marzo 1990, n. 55</w:t>
              </w:r>
            </w:hyperlink>
            <w:r w:rsidR="00836B7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h</w:t>
            </w:r>
            <w:r w:rsidRPr="009819BB">
              <w:rPr>
                <w:rFonts w:ascii="Arial" w:hAnsi="Arial" w:cs="Arial"/>
                <w:color w:val="000000" w:themeColor="text1"/>
                <w:sz w:val="15"/>
                <w:szCs w:val="15"/>
              </w:rPr>
              <w:t>)</w:t>
            </w:r>
            <w:r w:rsidR="00FE00F5" w:rsidRPr="009819BB">
              <w:rPr>
                <w:rFonts w:ascii="Arial" w:hAnsi="Arial" w:cs="Arial"/>
                <w:color w:val="000000" w:themeColor="text1"/>
                <w:sz w:val="15"/>
                <w:szCs w:val="15"/>
              </w:rPr>
              <w:t>?</w:t>
            </w:r>
          </w:p>
          <w:p w14:paraId="44F2580B"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7E5410BF" w14:textId="593B5B8E" w:rsidR="00FE00F5"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indicare la data dell’accertamento definitivo e l’autorità o organismo di emanazione:</w:t>
            </w:r>
          </w:p>
          <w:p w14:paraId="2D73A90F" w14:textId="504FE852" w:rsidR="00836B74"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la violazione è stata rimossa?</w:t>
            </w:r>
            <w:r w:rsidR="00836B74" w:rsidRPr="009819BB">
              <w:rPr>
                <w:rFonts w:ascii="Arial" w:hAnsi="Arial" w:cs="Arial"/>
                <w:color w:val="000000" w:themeColor="text1"/>
                <w:sz w:val="15"/>
                <w:szCs w:val="15"/>
              </w:rPr>
              <w:t xml:space="preserve"> </w:t>
            </w:r>
          </w:p>
          <w:p w14:paraId="49296DE1"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9819BB"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in regola con le norme che disciplinano il diritto al lavoro dei disabili </w:t>
            </w:r>
            <w:r w:rsidR="00836B74" w:rsidRPr="009819BB">
              <w:rPr>
                <w:rFonts w:ascii="Arial" w:hAnsi="Arial" w:cs="Arial"/>
                <w:color w:val="000000" w:themeColor="text1"/>
                <w:sz w:val="15"/>
                <w:szCs w:val="15"/>
              </w:rPr>
              <w:t>di cui all</w:t>
            </w:r>
            <w:hyperlink r:id="rId16" w:anchor="17" w:history="1">
              <w:r w:rsidR="00836B74" w:rsidRPr="009819BB">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9819BB"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i</w:t>
            </w:r>
            <w:r w:rsidRPr="009819BB">
              <w:rPr>
                <w:rFonts w:ascii="Arial" w:hAnsi="Arial" w:cs="Arial"/>
                <w:color w:val="000000" w:themeColor="text1"/>
                <w:sz w:val="15"/>
                <w:szCs w:val="15"/>
              </w:rPr>
              <w:t>)</w:t>
            </w:r>
            <w:r w:rsidR="00836B74" w:rsidRPr="009819BB">
              <w:rPr>
                <w:rFonts w:ascii="Arial" w:hAnsi="Arial" w:cs="Arial"/>
                <w:color w:val="000000" w:themeColor="text1"/>
                <w:sz w:val="15"/>
                <w:szCs w:val="15"/>
              </w:rPr>
              <w:t xml:space="preserve">; </w:t>
            </w:r>
          </w:p>
          <w:p w14:paraId="512E1BA5"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9819BB"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9819BB"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9819BB"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52F04504" w14:textId="77777777"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ha denunciato i fatti all’autorità giudiziaria?</w:t>
            </w:r>
          </w:p>
          <w:p w14:paraId="1BB425C3" w14:textId="77777777" w:rsidR="00C45E28" w:rsidRPr="009819BB"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si trov</w:t>
            </w:r>
            <w:r w:rsidR="00D527CA"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9819BB">
                <w:rPr>
                  <w:rStyle w:val="Collegamentoipertestuale"/>
                  <w:rFonts w:ascii="Arial" w:eastAsiaTheme="majorEastAsia" w:hAnsi="Arial" w:cs="Arial"/>
                  <w:color w:val="000000" w:themeColor="text1"/>
                  <w:sz w:val="15"/>
                  <w:szCs w:val="15"/>
                  <w:u w:val="none"/>
                </w:rPr>
                <w:t>articolo 2359 del codice civile</w:t>
              </w:r>
            </w:hyperlink>
            <w:r w:rsidRPr="009819BB">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9819BB">
              <w:rPr>
                <w:rFonts w:ascii="Arial" w:hAnsi="Arial" w:cs="Arial"/>
                <w:color w:val="000000" w:themeColor="text1"/>
                <w:sz w:val="15"/>
                <w:szCs w:val="15"/>
              </w:rPr>
              <w:t xml:space="preserve"> (articolo 80, comma 5, lettera m)</w:t>
            </w:r>
            <w:r w:rsidR="00C45E2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C353277" w14:textId="77777777" w:rsidR="008F7FC1" w:rsidRPr="009819BB"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9819BB" w:rsidRDefault="00D527CA" w:rsidP="00E01CA2">
            <w:pPr>
              <w:spacing w:before="0" w:after="0"/>
              <w:rPr>
                <w:rFonts w:ascii="Arial" w:hAnsi="Arial" w:cs="Arial"/>
                <w:color w:val="000000" w:themeColor="text1"/>
                <w:sz w:val="15"/>
                <w:szCs w:val="15"/>
              </w:rPr>
            </w:pPr>
          </w:p>
          <w:p w14:paraId="5D46CB35" w14:textId="77777777" w:rsidR="00E01CA2" w:rsidRDefault="008F7FC1"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r w:rsidR="00E01CA2">
              <w:rPr>
                <w:rFonts w:ascii="Arial" w:hAnsi="Arial" w:cs="Arial"/>
                <w:color w:val="000000" w:themeColor="text1"/>
                <w:sz w:val="15"/>
                <w:szCs w:val="15"/>
              </w:rPr>
              <w:t xml:space="preserve"> </w:t>
            </w:r>
          </w:p>
          <w:p w14:paraId="7E64479E" w14:textId="7FEE96D4" w:rsidR="00261560" w:rsidRPr="009819BB" w:rsidRDefault="0026156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w:t>
            </w:r>
            <w:r w:rsidR="00C3662B" w:rsidRPr="009819BB">
              <w:rPr>
                <w:rFonts w:ascii="Arial" w:hAnsi="Arial" w:cs="Arial"/>
                <w:color w:val="000000" w:themeColor="text1"/>
                <w:sz w:val="15"/>
                <w:szCs w:val="15"/>
              </w:rPr>
              <w:t xml:space="preserve">pertinente </w:t>
            </w:r>
            <w:r w:rsidRPr="009819BB">
              <w:rPr>
                <w:rFonts w:ascii="Arial" w:hAnsi="Arial" w:cs="Arial"/>
                <w:color w:val="000000" w:themeColor="text1"/>
                <w:sz w:val="15"/>
                <w:szCs w:val="15"/>
              </w:rPr>
              <w:t>è disponi</w:t>
            </w:r>
            <w:r w:rsidR="00C3662B" w:rsidRPr="009819BB">
              <w:rPr>
                <w:rFonts w:ascii="Arial" w:hAnsi="Arial" w:cs="Arial"/>
                <w:color w:val="000000" w:themeColor="text1"/>
                <w:sz w:val="15"/>
                <w:szCs w:val="15"/>
              </w:rPr>
              <w:t>bile elettronicamente, indicare: i</w:t>
            </w:r>
            <w:r w:rsidRPr="009819BB">
              <w:rPr>
                <w:rFonts w:ascii="Arial" w:hAnsi="Arial" w:cs="Arial"/>
                <w:color w:val="000000" w:themeColor="text1"/>
                <w:sz w:val="15"/>
                <w:szCs w:val="15"/>
              </w:rPr>
              <w:t>ndirizzo web, autorità o organismo di emanazione, riferimento preciso della documentazione):</w:t>
            </w:r>
            <w:r w:rsidRPr="009819BB">
              <w:rPr>
                <w:rFonts w:ascii="Arial" w:hAnsi="Arial" w:cs="Arial"/>
                <w:color w:val="000000" w:themeColor="text1"/>
                <w:sz w:val="15"/>
                <w:szCs w:val="15"/>
              </w:rPr>
              <w:br/>
              <w:t>[………..…][……….…][……….…]</w:t>
            </w:r>
          </w:p>
          <w:p w14:paraId="681C8749" w14:textId="77777777" w:rsidR="005504B9" w:rsidRPr="009819BB" w:rsidRDefault="005504B9" w:rsidP="00E01CA2">
            <w:pPr>
              <w:spacing w:before="0" w:after="0"/>
              <w:rPr>
                <w:rFonts w:ascii="Arial" w:hAnsi="Arial" w:cs="Arial"/>
                <w:color w:val="000000" w:themeColor="text1"/>
                <w:sz w:val="15"/>
                <w:szCs w:val="15"/>
              </w:rPr>
            </w:pPr>
          </w:p>
          <w:p w14:paraId="297EE459" w14:textId="77777777" w:rsidR="0010561D" w:rsidRDefault="0010561D" w:rsidP="00E01CA2">
            <w:pPr>
              <w:spacing w:before="0" w:after="0"/>
              <w:rPr>
                <w:rFonts w:ascii="Arial" w:hAnsi="Arial" w:cs="Arial"/>
                <w:color w:val="000000" w:themeColor="text1"/>
                <w:sz w:val="15"/>
                <w:szCs w:val="15"/>
              </w:rPr>
            </w:pPr>
          </w:p>
          <w:p w14:paraId="6CCF2D42" w14:textId="77777777" w:rsidR="00E01CA2" w:rsidRDefault="00E01CA2" w:rsidP="00E01CA2">
            <w:pPr>
              <w:spacing w:before="0" w:after="0"/>
              <w:rPr>
                <w:rFonts w:ascii="Arial" w:hAnsi="Arial" w:cs="Arial"/>
                <w:color w:val="000000" w:themeColor="text1"/>
                <w:sz w:val="15"/>
                <w:szCs w:val="15"/>
              </w:rPr>
            </w:pPr>
          </w:p>
          <w:p w14:paraId="630820B4" w14:textId="77777777" w:rsidR="00E01CA2" w:rsidRPr="009819BB" w:rsidRDefault="00E01CA2" w:rsidP="00E01CA2">
            <w:pPr>
              <w:spacing w:before="0" w:after="0"/>
              <w:rPr>
                <w:rFonts w:ascii="Arial" w:hAnsi="Arial" w:cs="Arial"/>
                <w:color w:val="000000" w:themeColor="text1"/>
                <w:sz w:val="15"/>
                <w:szCs w:val="15"/>
              </w:rPr>
            </w:pPr>
          </w:p>
          <w:p w14:paraId="17DDEF0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40AE23C" w14:textId="3828A136"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9819BB">
              <w:rPr>
                <w:rFonts w:ascii="Arial" w:hAnsi="Arial" w:cs="Arial"/>
                <w:color w:val="000000" w:themeColor="text1"/>
                <w:sz w:val="15"/>
                <w:szCs w:val="15"/>
              </w:rPr>
              <w:br/>
              <w:t>[………..…][……….…][……….…]</w:t>
            </w:r>
          </w:p>
          <w:p w14:paraId="3095B83E" w14:textId="77777777" w:rsidR="005D6E5F" w:rsidRPr="009819BB" w:rsidRDefault="005D6E5F" w:rsidP="00E01CA2">
            <w:pPr>
              <w:spacing w:before="0" w:after="0"/>
              <w:rPr>
                <w:rFonts w:ascii="Arial" w:hAnsi="Arial" w:cs="Arial"/>
                <w:color w:val="000000" w:themeColor="text1"/>
                <w:sz w:val="15"/>
                <w:szCs w:val="15"/>
              </w:rPr>
            </w:pPr>
          </w:p>
          <w:p w14:paraId="3F875C87" w14:textId="77777777" w:rsidR="00FE00F5" w:rsidRPr="009819BB" w:rsidRDefault="00FE00F5" w:rsidP="00E01CA2">
            <w:pPr>
              <w:spacing w:before="0" w:after="0"/>
              <w:rPr>
                <w:rFonts w:ascii="Arial" w:hAnsi="Arial" w:cs="Arial"/>
                <w:color w:val="000000" w:themeColor="text1"/>
                <w:sz w:val="15"/>
                <w:szCs w:val="15"/>
              </w:rPr>
            </w:pPr>
          </w:p>
          <w:p w14:paraId="530BBA56" w14:textId="77777777" w:rsidR="00E01CA2" w:rsidRDefault="00E01CA2" w:rsidP="00E01CA2">
            <w:pPr>
              <w:spacing w:before="0" w:after="0"/>
              <w:rPr>
                <w:rFonts w:ascii="Arial" w:hAnsi="Arial" w:cs="Arial"/>
                <w:color w:val="000000" w:themeColor="text1"/>
                <w:sz w:val="15"/>
                <w:szCs w:val="15"/>
              </w:rPr>
            </w:pPr>
          </w:p>
          <w:p w14:paraId="4692FFE8" w14:textId="49DB909A" w:rsidR="00FE00F5"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7473D6A" w14:textId="77777777" w:rsidR="00E01CA2" w:rsidRDefault="00E01CA2" w:rsidP="00E01CA2">
            <w:pPr>
              <w:spacing w:before="0" w:after="0"/>
              <w:rPr>
                <w:rFonts w:ascii="Arial" w:hAnsi="Arial" w:cs="Arial"/>
                <w:color w:val="000000" w:themeColor="text1"/>
                <w:sz w:val="15"/>
                <w:szCs w:val="15"/>
              </w:rPr>
            </w:pPr>
          </w:p>
          <w:p w14:paraId="6B03E783" w14:textId="77777777" w:rsidR="00E01CA2" w:rsidRDefault="00E01CA2" w:rsidP="00E01CA2">
            <w:pPr>
              <w:spacing w:before="0" w:after="0"/>
              <w:rPr>
                <w:rFonts w:ascii="Arial" w:hAnsi="Arial" w:cs="Arial"/>
                <w:color w:val="000000" w:themeColor="text1"/>
                <w:sz w:val="15"/>
                <w:szCs w:val="15"/>
              </w:rPr>
            </w:pPr>
          </w:p>
          <w:p w14:paraId="0FD569F4" w14:textId="77777777" w:rsidR="00E01CA2" w:rsidRPr="009819BB" w:rsidRDefault="00E01CA2" w:rsidP="00E01CA2">
            <w:pPr>
              <w:spacing w:before="0" w:after="0"/>
              <w:rPr>
                <w:rFonts w:ascii="Arial" w:hAnsi="Arial" w:cs="Arial"/>
                <w:color w:val="000000" w:themeColor="text1"/>
                <w:sz w:val="15"/>
                <w:szCs w:val="15"/>
              </w:rPr>
            </w:pPr>
          </w:p>
          <w:p w14:paraId="7AC9EEF2" w14:textId="10704EAF"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94E758F" w14:textId="77777777" w:rsidR="00E01CA2" w:rsidRDefault="00E01CA2" w:rsidP="00E01CA2">
            <w:pPr>
              <w:spacing w:before="0" w:after="0"/>
              <w:rPr>
                <w:rFonts w:ascii="Arial" w:hAnsi="Arial" w:cs="Arial"/>
                <w:color w:val="000000" w:themeColor="text1"/>
                <w:sz w:val="15"/>
                <w:szCs w:val="15"/>
              </w:rPr>
            </w:pPr>
          </w:p>
          <w:p w14:paraId="0D0AE548" w14:textId="77777777" w:rsidR="00E01CA2"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 ] Sì [ ] No</w:t>
            </w:r>
          </w:p>
          <w:p w14:paraId="529C2D31" w14:textId="760ABAD8"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2FE0C49C" w14:textId="77777777" w:rsidR="005504B9" w:rsidRPr="009819BB" w:rsidRDefault="005504B9" w:rsidP="00E01CA2">
            <w:pPr>
              <w:spacing w:before="0" w:after="0"/>
              <w:rPr>
                <w:rFonts w:ascii="Arial" w:hAnsi="Arial" w:cs="Arial"/>
                <w:color w:val="000000" w:themeColor="text1"/>
                <w:sz w:val="15"/>
                <w:szCs w:val="15"/>
              </w:rPr>
            </w:pPr>
          </w:p>
          <w:p w14:paraId="14AED972" w14:textId="77777777" w:rsidR="00E01CA2" w:rsidRDefault="00E01CA2" w:rsidP="00E01CA2">
            <w:pPr>
              <w:spacing w:before="0" w:after="0"/>
              <w:rPr>
                <w:rFonts w:ascii="Arial" w:hAnsi="Arial" w:cs="Arial"/>
                <w:color w:val="000000" w:themeColor="text1"/>
                <w:sz w:val="15"/>
                <w:szCs w:val="15"/>
              </w:rPr>
            </w:pPr>
          </w:p>
          <w:p w14:paraId="3755DFA0" w14:textId="6657ECE0"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 [ ] Non è tenuto alla disciplina legge 68/1999</w:t>
            </w:r>
          </w:p>
          <w:p w14:paraId="473F99F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2D8B053" w14:textId="77777777" w:rsidR="00E01CA2" w:rsidRDefault="00E01CA2" w:rsidP="00E01CA2">
            <w:pPr>
              <w:spacing w:before="0" w:after="0"/>
              <w:rPr>
                <w:rFonts w:ascii="Arial" w:hAnsi="Arial" w:cs="Arial"/>
                <w:color w:val="000000" w:themeColor="text1"/>
                <w:sz w:val="15"/>
                <w:szCs w:val="15"/>
              </w:rPr>
            </w:pPr>
          </w:p>
          <w:p w14:paraId="0429F6B1" w14:textId="6854D531" w:rsidR="00FE00F5" w:rsidRPr="00E01CA2" w:rsidRDefault="00FE00F5" w:rsidP="00E01CA2">
            <w:pPr>
              <w:spacing w:before="0" w:after="0"/>
              <w:rPr>
                <w:rFonts w:ascii="Arial" w:hAnsi="Arial" w:cs="Arial"/>
                <w:b/>
                <w:color w:val="000000" w:themeColor="text1"/>
                <w:sz w:val="15"/>
                <w:szCs w:val="15"/>
                <w:u w:val="single"/>
              </w:rPr>
            </w:pPr>
            <w:r w:rsidRPr="00E01CA2">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dipendenti e/o altro) [………..…][……….…][……….…]</w:t>
            </w:r>
          </w:p>
          <w:p w14:paraId="127F6B76" w14:textId="77777777" w:rsidR="00FE00F5" w:rsidRDefault="00FE00F5" w:rsidP="00E01CA2">
            <w:pPr>
              <w:spacing w:before="0" w:after="0"/>
              <w:rPr>
                <w:rFonts w:ascii="Arial" w:hAnsi="Arial" w:cs="Arial"/>
                <w:color w:val="000000" w:themeColor="text1"/>
                <w:sz w:val="15"/>
                <w:szCs w:val="15"/>
              </w:rPr>
            </w:pPr>
          </w:p>
          <w:p w14:paraId="17C2E69D" w14:textId="77777777" w:rsidR="00E01CA2" w:rsidRDefault="00E01CA2" w:rsidP="00E01CA2">
            <w:pPr>
              <w:spacing w:before="0" w:after="0"/>
              <w:rPr>
                <w:rFonts w:ascii="Arial" w:hAnsi="Arial" w:cs="Arial"/>
                <w:color w:val="000000" w:themeColor="text1"/>
                <w:sz w:val="15"/>
                <w:szCs w:val="15"/>
              </w:rPr>
            </w:pPr>
          </w:p>
          <w:p w14:paraId="2B15DC25" w14:textId="77777777" w:rsidR="00E01CA2" w:rsidRPr="009819BB" w:rsidRDefault="00E01CA2" w:rsidP="00E01CA2">
            <w:pPr>
              <w:spacing w:before="0" w:after="0"/>
              <w:rPr>
                <w:rFonts w:ascii="Arial" w:hAnsi="Arial" w:cs="Arial"/>
                <w:color w:val="000000" w:themeColor="text1"/>
                <w:sz w:val="15"/>
                <w:szCs w:val="15"/>
              </w:rPr>
            </w:pPr>
          </w:p>
          <w:p w14:paraId="73B07097" w14:textId="52DC4D63"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336E23E" w14:textId="77777777" w:rsidR="00C45E28" w:rsidRPr="009819BB" w:rsidRDefault="00C45E28" w:rsidP="00E01CA2">
            <w:pPr>
              <w:spacing w:before="0" w:after="0"/>
              <w:rPr>
                <w:rFonts w:ascii="Arial" w:hAnsi="Arial" w:cs="Arial"/>
                <w:color w:val="000000" w:themeColor="text1"/>
                <w:sz w:val="15"/>
                <w:szCs w:val="15"/>
              </w:rPr>
            </w:pPr>
          </w:p>
          <w:p w14:paraId="32204998" w14:textId="77777777" w:rsidR="00C45E28" w:rsidRPr="009819BB" w:rsidRDefault="00C45E28" w:rsidP="00E01CA2">
            <w:pPr>
              <w:spacing w:before="0" w:after="0"/>
              <w:rPr>
                <w:rFonts w:ascii="Arial" w:hAnsi="Arial" w:cs="Arial"/>
                <w:color w:val="000000" w:themeColor="text1"/>
                <w:sz w:val="15"/>
                <w:szCs w:val="15"/>
              </w:rPr>
            </w:pPr>
          </w:p>
          <w:p w14:paraId="00AB3962" w14:textId="77777777" w:rsidR="00E01CA2" w:rsidRDefault="00E01CA2" w:rsidP="00E01CA2">
            <w:pPr>
              <w:spacing w:before="0" w:after="0"/>
              <w:rPr>
                <w:rFonts w:ascii="Arial" w:hAnsi="Arial" w:cs="Arial"/>
                <w:color w:val="000000" w:themeColor="text1"/>
                <w:sz w:val="15"/>
                <w:szCs w:val="15"/>
              </w:rPr>
            </w:pPr>
          </w:p>
          <w:p w14:paraId="43C51215" w14:textId="77777777" w:rsidR="00E01CA2" w:rsidRDefault="00E01CA2" w:rsidP="00E01CA2">
            <w:pPr>
              <w:spacing w:before="0" w:after="0"/>
              <w:rPr>
                <w:rFonts w:ascii="Arial" w:hAnsi="Arial" w:cs="Arial"/>
                <w:color w:val="000000" w:themeColor="text1"/>
                <w:sz w:val="15"/>
                <w:szCs w:val="15"/>
              </w:rPr>
            </w:pPr>
          </w:p>
          <w:p w14:paraId="7A539348" w14:textId="77777777" w:rsidR="00E01CA2" w:rsidRDefault="00E01CA2" w:rsidP="00E01CA2">
            <w:pPr>
              <w:spacing w:before="0" w:after="0"/>
              <w:rPr>
                <w:rFonts w:ascii="Arial" w:hAnsi="Arial" w:cs="Arial"/>
                <w:color w:val="000000" w:themeColor="text1"/>
                <w:sz w:val="15"/>
                <w:szCs w:val="15"/>
              </w:rPr>
            </w:pPr>
          </w:p>
          <w:p w14:paraId="73462CC9" w14:textId="77777777" w:rsidR="00E01CA2" w:rsidRDefault="00E01CA2" w:rsidP="00E01CA2">
            <w:pPr>
              <w:spacing w:before="0" w:after="0"/>
              <w:rPr>
                <w:rFonts w:ascii="Arial" w:hAnsi="Arial" w:cs="Arial"/>
                <w:color w:val="000000" w:themeColor="text1"/>
                <w:sz w:val="15"/>
                <w:szCs w:val="15"/>
              </w:rPr>
            </w:pPr>
          </w:p>
          <w:p w14:paraId="32F0F8A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3997116" w14:textId="77777777" w:rsidR="00C45E28" w:rsidRPr="009819BB" w:rsidRDefault="00C45E28" w:rsidP="00E01CA2">
            <w:pPr>
              <w:spacing w:before="0" w:after="0"/>
              <w:rPr>
                <w:rFonts w:ascii="Arial" w:hAnsi="Arial" w:cs="Arial"/>
                <w:color w:val="000000" w:themeColor="text1"/>
                <w:sz w:val="15"/>
                <w:szCs w:val="15"/>
              </w:rPr>
            </w:pPr>
          </w:p>
          <w:p w14:paraId="5008A4F6"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1B49476" w14:textId="5D9E73C5"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67B06B0D" w14:textId="77777777" w:rsidR="00261560" w:rsidRDefault="00261560" w:rsidP="00E01CA2">
            <w:pPr>
              <w:spacing w:before="0" w:after="0"/>
              <w:rPr>
                <w:rFonts w:ascii="Arial" w:hAnsi="Arial" w:cs="Arial"/>
                <w:color w:val="000000" w:themeColor="text1"/>
                <w:sz w:val="15"/>
                <w:szCs w:val="15"/>
              </w:rPr>
            </w:pPr>
          </w:p>
          <w:p w14:paraId="66310FFB" w14:textId="77777777" w:rsidR="00E01CA2" w:rsidRDefault="00E01CA2" w:rsidP="00E01CA2">
            <w:pPr>
              <w:spacing w:before="0" w:after="0"/>
              <w:rPr>
                <w:rFonts w:ascii="Arial" w:hAnsi="Arial" w:cs="Arial"/>
                <w:color w:val="000000" w:themeColor="text1"/>
                <w:sz w:val="15"/>
                <w:szCs w:val="15"/>
              </w:rPr>
            </w:pPr>
          </w:p>
          <w:p w14:paraId="033EFEDB" w14:textId="77777777" w:rsidR="00E01CA2" w:rsidRDefault="00E01CA2" w:rsidP="00E01CA2">
            <w:pPr>
              <w:spacing w:before="0" w:after="0"/>
              <w:rPr>
                <w:rFonts w:ascii="Arial" w:hAnsi="Arial" w:cs="Arial"/>
                <w:color w:val="000000" w:themeColor="text1"/>
                <w:sz w:val="15"/>
                <w:szCs w:val="15"/>
              </w:rPr>
            </w:pPr>
          </w:p>
          <w:p w14:paraId="3F344E4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607B90C" w14:textId="77777777" w:rsidR="00261560" w:rsidRPr="009819BB" w:rsidRDefault="00261560" w:rsidP="00E01CA2">
            <w:pPr>
              <w:spacing w:before="0" w:after="0"/>
              <w:rPr>
                <w:rFonts w:ascii="Arial" w:hAnsi="Arial" w:cs="Arial"/>
                <w:color w:val="000000" w:themeColor="text1"/>
                <w:sz w:val="15"/>
                <w:szCs w:val="15"/>
              </w:rPr>
            </w:pPr>
          </w:p>
          <w:p w14:paraId="2152EDB5" w14:textId="77777777" w:rsidR="005D6E5F" w:rsidRPr="009819BB" w:rsidRDefault="005D6E5F" w:rsidP="00E01CA2">
            <w:pPr>
              <w:spacing w:before="0" w:after="0"/>
              <w:rPr>
                <w:rFonts w:ascii="Arial" w:hAnsi="Arial" w:cs="Arial"/>
                <w:color w:val="000000" w:themeColor="text1"/>
                <w:sz w:val="15"/>
                <w:szCs w:val="15"/>
              </w:rPr>
            </w:pPr>
          </w:p>
          <w:p w14:paraId="05760569" w14:textId="77777777" w:rsidR="005D6E5F" w:rsidRPr="009819BB" w:rsidRDefault="005D6E5F" w:rsidP="00E01CA2">
            <w:pPr>
              <w:spacing w:before="0" w:after="0"/>
              <w:rPr>
                <w:rFonts w:ascii="Arial" w:hAnsi="Arial" w:cs="Arial"/>
                <w:color w:val="000000" w:themeColor="text1"/>
                <w:sz w:val="15"/>
                <w:szCs w:val="15"/>
              </w:rPr>
            </w:pPr>
          </w:p>
          <w:p w14:paraId="1BBA39A8" w14:textId="77777777" w:rsidR="0010561D" w:rsidRPr="009819BB" w:rsidRDefault="0010561D" w:rsidP="00E01CA2">
            <w:pPr>
              <w:spacing w:before="0" w:after="0"/>
              <w:rPr>
                <w:rFonts w:ascii="Arial" w:hAnsi="Arial" w:cs="Arial"/>
                <w:color w:val="000000" w:themeColor="text1"/>
                <w:sz w:val="15"/>
                <w:szCs w:val="15"/>
              </w:rPr>
            </w:pPr>
          </w:p>
          <w:p w14:paraId="67A093D9" w14:textId="77777777" w:rsidR="008F7FC1" w:rsidRPr="009819BB"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w:t>
            </w:r>
            <w:proofErr w:type="spellStart"/>
            <w:r w:rsidR="006E2C2F" w:rsidRPr="009819BB">
              <w:rPr>
                <w:rFonts w:ascii="Arial" w:hAnsi="Arial" w:cs="Arial"/>
                <w:color w:val="000000" w:themeColor="text1"/>
                <w:sz w:val="15"/>
                <w:szCs w:val="15"/>
              </w:rPr>
              <w:t>lett</w:t>
            </w:r>
            <w:proofErr w:type="spellEnd"/>
            <w:r w:rsidR="006E2C2F" w:rsidRPr="009819BB">
              <w:rPr>
                <w:rFonts w:ascii="Arial" w:hAnsi="Arial" w:cs="Arial"/>
                <w:color w:val="000000" w:themeColor="text1"/>
                <w:sz w:val="15"/>
                <w:szCs w:val="15"/>
              </w:rPr>
              <w:t xml:space="preserve">.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 xml:space="preserve">L’operatore economico si trova nella condizione prevista dall’art. 53 comma 16-ter del </w:t>
            </w:r>
            <w:proofErr w:type="spellStart"/>
            <w:r w:rsidRPr="009819BB">
              <w:rPr>
                <w:rFonts w:ascii="Arial" w:hAnsi="Arial" w:cs="Arial"/>
                <w:color w:val="000000" w:themeColor="text1"/>
                <w:sz w:val="15"/>
                <w:szCs w:val="15"/>
              </w:rPr>
              <w:t>D.Lgs.</w:t>
            </w:r>
            <w:proofErr w:type="spellEnd"/>
            <w:r w:rsidRPr="009819BB">
              <w:rPr>
                <w:rFonts w:ascii="Arial" w:hAnsi="Arial" w:cs="Arial"/>
                <w:color w:val="000000" w:themeColor="text1"/>
                <w:sz w:val="15"/>
                <w:szCs w:val="15"/>
              </w:rPr>
              <w:t xml:space="preserve"> 165/2001 (</w:t>
            </w:r>
            <w:proofErr w:type="spellStart"/>
            <w:r w:rsidRPr="009819BB">
              <w:rPr>
                <w:rFonts w:ascii="Arial" w:hAnsi="Arial" w:cs="Arial"/>
                <w:color w:val="000000" w:themeColor="text1"/>
                <w:sz w:val="15"/>
                <w:szCs w:val="15"/>
              </w:rPr>
              <w:t>pantouflage</w:t>
            </w:r>
            <w:proofErr w:type="spellEnd"/>
            <w:r w:rsidRPr="009819BB">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819BB" w:rsidRDefault="002A35E7" w:rsidP="002A35E7">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lastRenderedPageBreak/>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w:t>
      </w:r>
      <w:proofErr w:type="spellStart"/>
      <w:r w:rsidRPr="009819BB">
        <w:rPr>
          <w:rFonts w:ascii="Arial" w:hAnsi="Arial" w:cs="Arial"/>
          <w:color w:val="000000" w:themeColor="text1"/>
          <w:sz w:val="15"/>
          <w:szCs w:val="15"/>
        </w:rPr>
        <w:t>a</w:t>
      </w:r>
      <w:proofErr w:type="spellEnd"/>
      <w:r w:rsidRPr="009819BB">
        <w:rPr>
          <w:rFonts w:ascii="Arial" w:hAnsi="Arial" w:cs="Arial"/>
          <w:color w:val="000000" w:themeColor="text1"/>
          <w:sz w:val="15"/>
          <w:szCs w:val="15"/>
        </w:rPr>
        <w:t xml:space="preserve">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46F9E209" w14:textId="77777777"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4" w:name="_DV_M4300"/>
            <w:bookmarkStart w:id="5" w:name="_DV_M4301"/>
            <w:bookmarkEnd w:id="4"/>
            <w:bookmarkEnd w:id="5"/>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7C4A40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78BD6872" w14:textId="77777777" w:rsidR="00E001D0" w:rsidRPr="009819BB" w:rsidRDefault="00E001D0" w:rsidP="00E001D0">
            <w:pPr>
              <w:spacing w:before="0" w:after="0"/>
              <w:rPr>
                <w:rFonts w:ascii="Arial" w:hAnsi="Arial" w:cs="Arial"/>
                <w:color w:val="000000" w:themeColor="text1"/>
                <w:sz w:val="15"/>
                <w:szCs w:val="15"/>
              </w:rPr>
            </w:pPr>
          </w:p>
          <w:p w14:paraId="4909279D" w14:textId="77777777" w:rsidR="00644C68" w:rsidRDefault="00644C68" w:rsidP="00E001D0">
            <w:pPr>
              <w:spacing w:before="0" w:after="0"/>
              <w:rPr>
                <w:rFonts w:ascii="Arial" w:hAnsi="Arial" w:cs="Arial"/>
                <w:color w:val="000000" w:themeColor="text1"/>
                <w:sz w:val="15"/>
                <w:szCs w:val="15"/>
              </w:rPr>
            </w:pPr>
          </w:p>
          <w:p w14:paraId="5D0FD3B0" w14:textId="77777777" w:rsidR="00E001D0" w:rsidRDefault="00E001D0" w:rsidP="00E001D0">
            <w:pPr>
              <w:spacing w:before="0" w:after="0"/>
              <w:rPr>
                <w:rFonts w:ascii="Arial" w:hAnsi="Arial" w:cs="Arial"/>
                <w:color w:val="000000" w:themeColor="text1"/>
                <w:sz w:val="15"/>
                <w:szCs w:val="15"/>
              </w:rPr>
            </w:pPr>
          </w:p>
          <w:p w14:paraId="7C94B01A" w14:textId="77777777" w:rsidR="00E001D0" w:rsidRPr="009819BB" w:rsidRDefault="00E001D0" w:rsidP="00E001D0">
            <w:pPr>
              <w:spacing w:before="0" w:after="0"/>
              <w:rPr>
                <w:rFonts w:ascii="Arial" w:hAnsi="Arial" w:cs="Arial"/>
                <w:color w:val="000000" w:themeColor="text1"/>
                <w:sz w:val="15"/>
                <w:szCs w:val="15"/>
              </w:rPr>
            </w:pPr>
          </w:p>
          <w:p w14:paraId="103586D6" w14:textId="155CCE69"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6" w:name="_DV_M4307"/>
      <w:bookmarkStart w:id="7" w:name="_DV_M4308"/>
      <w:bookmarkStart w:id="8" w:name="_DV_M4309"/>
      <w:bookmarkStart w:id="9" w:name="_DV_M4310"/>
      <w:bookmarkStart w:id="10" w:name="_DV_M4311"/>
      <w:bookmarkStart w:id="11" w:name="_DV_M4312"/>
      <w:bookmarkEnd w:id="6"/>
      <w:bookmarkEnd w:id="7"/>
      <w:bookmarkEnd w:id="8"/>
      <w:bookmarkEnd w:id="9"/>
      <w:bookmarkEnd w:id="10"/>
      <w:bookmarkEnd w:id="11"/>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r w:rsidR="009E3339" w:rsidRPr="009819BB">
              <w:rPr>
                <w:rFonts w:ascii="Arial" w:hAnsi="Arial" w:cs="Arial"/>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r w:rsidR="00A2757B"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40"/>
            </w:r>
            <w:r w:rsidR="00A2757B" w:rsidRPr="009819BB">
              <w:rPr>
                <w:rFonts w:ascii="Arial" w:hAnsi="Arial" w:cs="Arial"/>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CE5D6" w14:textId="77777777" w:rsidR="00455AAF" w:rsidRDefault="00455AAF" w:rsidP="00472387">
      <w:pPr>
        <w:spacing w:before="0" w:after="0"/>
      </w:pPr>
      <w:r>
        <w:separator/>
      </w:r>
    </w:p>
  </w:endnote>
  <w:endnote w:type="continuationSeparator" w:id="0">
    <w:p w14:paraId="58F0F679" w14:textId="77777777" w:rsidR="00455AAF" w:rsidRDefault="00455AAF" w:rsidP="00472387">
      <w:pPr>
        <w:spacing w:before="0" w:after="0"/>
      </w:pPr>
      <w:r>
        <w:continuationSeparator/>
      </w:r>
    </w:p>
  </w:endnote>
  <w:endnote w:type="continuationNotice" w:id="1">
    <w:p w14:paraId="53A8D6D7" w14:textId="77777777" w:rsidR="00455AAF" w:rsidRDefault="00455A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10862" w:rsidRDefault="0091086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10862" w:rsidRDefault="00910862">
        <w:pPr>
          <w:pStyle w:val="Pidipagina"/>
          <w:jc w:val="right"/>
        </w:pPr>
        <w:r>
          <w:fldChar w:fldCharType="begin"/>
        </w:r>
        <w:r>
          <w:instrText>PAGE   \* MERGEFORMAT</w:instrText>
        </w:r>
        <w:r>
          <w:fldChar w:fldCharType="separate"/>
        </w:r>
        <w:r w:rsidR="003E4A76">
          <w:rPr>
            <w:noProof/>
          </w:rPr>
          <w:t>1</w:t>
        </w:r>
        <w:r>
          <w:fldChar w:fldCharType="end"/>
        </w:r>
      </w:p>
    </w:sdtContent>
  </w:sdt>
  <w:p w14:paraId="3D4AF41F" w14:textId="77777777" w:rsidR="00910862" w:rsidRDefault="0091086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ABB42" w14:textId="77777777" w:rsidR="00455AAF" w:rsidRDefault="00455AAF" w:rsidP="00472387">
      <w:pPr>
        <w:spacing w:before="0" w:after="0"/>
      </w:pPr>
      <w:r>
        <w:separator/>
      </w:r>
    </w:p>
  </w:footnote>
  <w:footnote w:type="continuationSeparator" w:id="0">
    <w:p w14:paraId="3340C2D5" w14:textId="77777777" w:rsidR="00455AAF" w:rsidRDefault="00455AAF" w:rsidP="00472387">
      <w:pPr>
        <w:spacing w:before="0" w:after="0"/>
      </w:pPr>
      <w:r>
        <w:continuationSeparator/>
      </w:r>
    </w:p>
  </w:footnote>
  <w:footnote w:type="continuationNotice" w:id="1">
    <w:p w14:paraId="68C90E9C" w14:textId="77777777" w:rsidR="00455AAF" w:rsidRDefault="00455AAF">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2" w:name="_DV_C939"/>
      <w:r w:rsidRPr="00DC6298">
        <w:rPr>
          <w:rFonts w:ascii="Arial" w:hAnsi="Arial" w:cs="Arial"/>
          <w:sz w:val="12"/>
          <w:szCs w:val="12"/>
        </w:rPr>
        <w:t>persone disabili o svantaggiate</w:t>
      </w:r>
      <w:bookmarkEnd w:id="2"/>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10862" w:rsidRDefault="0091086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10862" w:rsidRDefault="0091086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10862" w:rsidRDefault="009108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77720"/>
    <w:rsid w:val="00287EFD"/>
    <w:rsid w:val="002938D7"/>
    <w:rsid w:val="002A35E7"/>
    <w:rsid w:val="002B3D94"/>
    <w:rsid w:val="002C221E"/>
    <w:rsid w:val="002C6910"/>
    <w:rsid w:val="002C70BC"/>
    <w:rsid w:val="002D3CF7"/>
    <w:rsid w:val="002E3767"/>
    <w:rsid w:val="002E7161"/>
    <w:rsid w:val="002E73DC"/>
    <w:rsid w:val="0030396C"/>
    <w:rsid w:val="00307C24"/>
    <w:rsid w:val="00323C75"/>
    <w:rsid w:val="0033696C"/>
    <w:rsid w:val="0034555D"/>
    <w:rsid w:val="0035026F"/>
    <w:rsid w:val="00350964"/>
    <w:rsid w:val="003543FF"/>
    <w:rsid w:val="003572AE"/>
    <w:rsid w:val="00363A10"/>
    <w:rsid w:val="003653E2"/>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4A76"/>
    <w:rsid w:val="003E5887"/>
    <w:rsid w:val="003F025E"/>
    <w:rsid w:val="0040275F"/>
    <w:rsid w:val="00404A1A"/>
    <w:rsid w:val="00410401"/>
    <w:rsid w:val="004255A6"/>
    <w:rsid w:val="004269B5"/>
    <w:rsid w:val="00434ECD"/>
    <w:rsid w:val="00455AAF"/>
    <w:rsid w:val="0046070F"/>
    <w:rsid w:val="004667F5"/>
    <w:rsid w:val="0047120F"/>
    <w:rsid w:val="00472387"/>
    <w:rsid w:val="00480085"/>
    <w:rsid w:val="00483CD5"/>
    <w:rsid w:val="00490789"/>
    <w:rsid w:val="004A0365"/>
    <w:rsid w:val="004A61B1"/>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1EF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7D74AB"/>
    <w:rsid w:val="00802A00"/>
    <w:rsid w:val="0081043F"/>
    <w:rsid w:val="008116A7"/>
    <w:rsid w:val="0081449D"/>
    <w:rsid w:val="0082349E"/>
    <w:rsid w:val="008244C4"/>
    <w:rsid w:val="00826BC3"/>
    <w:rsid w:val="00836B74"/>
    <w:rsid w:val="00841E08"/>
    <w:rsid w:val="00842B28"/>
    <w:rsid w:val="00845A5A"/>
    <w:rsid w:val="00852D81"/>
    <w:rsid w:val="0085651A"/>
    <w:rsid w:val="00860B80"/>
    <w:rsid w:val="00877F16"/>
    <w:rsid w:val="00882E5C"/>
    <w:rsid w:val="00883DDF"/>
    <w:rsid w:val="008863B3"/>
    <w:rsid w:val="008935F6"/>
    <w:rsid w:val="008956BD"/>
    <w:rsid w:val="008A52EA"/>
    <w:rsid w:val="008B2A0D"/>
    <w:rsid w:val="008C4DD1"/>
    <w:rsid w:val="008D2EC8"/>
    <w:rsid w:val="008E5B2F"/>
    <w:rsid w:val="008E66F3"/>
    <w:rsid w:val="008F7FC1"/>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4039"/>
    <w:rsid w:val="00C82A8C"/>
    <w:rsid w:val="00C9158B"/>
    <w:rsid w:val="00CA3730"/>
    <w:rsid w:val="00CB257F"/>
    <w:rsid w:val="00CB6A85"/>
    <w:rsid w:val="00CB6B10"/>
    <w:rsid w:val="00CC1A2B"/>
    <w:rsid w:val="00CC2D89"/>
    <w:rsid w:val="00CC48B5"/>
    <w:rsid w:val="00CE049D"/>
    <w:rsid w:val="00CE5838"/>
    <w:rsid w:val="00D036D9"/>
    <w:rsid w:val="00D1455D"/>
    <w:rsid w:val="00D14AB5"/>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DF47CA"/>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2588"/>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22B6D8-803B-43EB-AB11-A7898EB10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6398</Words>
  <Characters>36471</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2017-05-09T15:44:00Z</dcterms:created>
  <dcterms:modified xsi:type="dcterms:W3CDTF">2017-05-09T15:44:00Z</dcterms:modified>
</cp:coreProperties>
</file>