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EA6142">
        <w:rPr>
          <w:rFonts w:cs="Arial"/>
          <w:b/>
          <w:sz w:val="22"/>
          <w:szCs w:val="22"/>
        </w:rPr>
        <w:t>16</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(avvalendosi delle facoltà concesse dagli</w:t>
      </w:r>
      <w:ins w:id="1" w:author="De Bonis Fabrizio" w:date="2020-04-03T12:38:00Z">
        <w:r w:rsidR="00420749">
          <w:rPr>
            <w:rFonts w:cs="Arial"/>
            <w:sz w:val="22"/>
            <w:szCs w:val="22"/>
          </w:rPr>
          <w:t xml:space="preserve"> </w:t>
        </w:r>
      </w:ins>
      <w:r>
        <w:rPr>
          <w:rFonts w:cs="Arial"/>
          <w:sz w:val="22"/>
          <w:szCs w:val="22"/>
        </w:rPr>
        <w:t xml:space="preserve">art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1"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 xml:space="preserve"> 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default"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949" w:rsidRDefault="007E1949">
      <w:r>
        <w:separator/>
      </w:r>
    </w:p>
  </w:endnote>
  <w:endnote w:type="continuationSeparator" w:id="0">
    <w:p w:rsidR="007E1949" w:rsidRDefault="007E1949">
      <w:r>
        <w:continuationSeparator/>
      </w:r>
    </w:p>
  </w:endnote>
  <w:endnote w:type="continuationNotice" w:id="1">
    <w:p w:rsidR="007E1949" w:rsidRDefault="007E1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r w:rsidR="007E1949">
            <w:fldChar w:fldCharType="begin"/>
          </w:r>
          <w:r w:rsidR="007E1949">
            <w:instrText xml:space="preserve"> NUMPAGES  \* MERGEFORMAT </w:instrText>
          </w:r>
          <w:r w:rsidR="007E1949">
            <w:fldChar w:fldCharType="separate"/>
          </w:r>
          <w:r w:rsidR="00942BA1" w:rsidRPr="00942BA1">
            <w:rPr>
              <w:rStyle w:val="Numeropagina"/>
              <w:noProof/>
            </w:rPr>
            <w:t>1</w:t>
          </w:r>
          <w:r w:rsidR="007E1949">
            <w:rPr>
              <w:rStyle w:val="Numeropagina"/>
              <w:noProof/>
            </w:rPr>
            <w:fldChar w:fldCharType="end"/>
          </w:r>
        </w:p>
      </w:tc>
    </w:tr>
  </w:tbl>
  <w:p w:rsidR="00BE4B78" w:rsidRDefault="00BE4B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942BA1">
            <w:rPr>
              <w:rStyle w:val="Numeropagina"/>
              <w:noProof/>
            </w:rPr>
            <w:t>1</w:t>
          </w:r>
          <w:r>
            <w:rPr>
              <w:rStyle w:val="Numeropagina"/>
            </w:rPr>
            <w:fldChar w:fldCharType="end"/>
          </w:r>
          <w:r>
            <w:rPr>
              <w:rStyle w:val="Numeropagina"/>
            </w:rPr>
            <w:t xml:space="preserve"> di </w:t>
          </w:r>
          <w:r w:rsidR="007E1949">
            <w:fldChar w:fldCharType="begin"/>
          </w:r>
          <w:r w:rsidR="007E1949">
            <w:instrText xml:space="preserve"> NUMPAGES  \* MERGEFORMAT </w:instrText>
          </w:r>
          <w:r w:rsidR="007E1949">
            <w:fldChar w:fldCharType="separate"/>
          </w:r>
          <w:r w:rsidR="00942BA1" w:rsidRPr="00942BA1">
            <w:rPr>
              <w:rStyle w:val="Numeropagina"/>
              <w:noProof/>
            </w:rPr>
            <w:t>1</w:t>
          </w:r>
          <w:r w:rsidR="007E1949">
            <w:rPr>
              <w:rStyle w:val="Numeropagina"/>
              <w:noProof/>
            </w:rPr>
            <w:fldChar w:fldCharType="end"/>
          </w:r>
        </w:p>
      </w:tc>
    </w:tr>
  </w:tbl>
  <w:p w:rsidR="00BE4B78" w:rsidRDefault="00BE4B78"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949" w:rsidRDefault="007E1949">
      <w:r>
        <w:separator/>
      </w:r>
    </w:p>
  </w:footnote>
  <w:footnote w:type="continuationSeparator" w:id="0">
    <w:p w:rsidR="007E1949" w:rsidRDefault="007E1949">
      <w:r>
        <w:continuationSeparator/>
      </w:r>
    </w:p>
  </w:footnote>
  <w:footnote w:type="continuationNotice" w:id="1">
    <w:p w:rsidR="007E1949" w:rsidRDefault="007E19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867A3B" w:rsidP="00867A3B">
    <w:pPr>
      <w:pStyle w:val="Intestazione"/>
      <w:ind w:firstLine="800"/>
      <w:rPr>
        <w:i/>
        <w:sz w:val="20"/>
      </w:rPr>
    </w:pPr>
    <w:r>
      <w:rPr>
        <w:i/>
        <w:sz w:val="20"/>
      </w:rPr>
      <w:t xml:space="preserve">                                                                                                           </w:t>
    </w:r>
    <w:r w:rsidR="00824E4C">
      <w:rPr>
        <w:i/>
        <w:sz w:val="20"/>
      </w:rPr>
      <w:t xml:space="preserve">   </w:t>
    </w:r>
    <w:r>
      <w:rPr>
        <w:i/>
        <w:sz w:val="20"/>
      </w:rPr>
      <w:t xml:space="preserve">    </w:t>
    </w:r>
    <w:r w:rsidRPr="00867A3B">
      <w:rPr>
        <w:i/>
        <w:noProof/>
        <w:sz w:val="20"/>
      </w:rPr>
      <w:drawing>
        <wp:inline distT="0" distB="0" distL="0" distR="0" wp14:anchorId="5FBD3A9D" wp14:editId="797E7D96">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 Bonis Fabrizio">
    <w15:presenceInfo w15:providerId="AD" w15:userId="S-1-5-21-494143315-402548213-313593124-86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0749"/>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35F5"/>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D3324"/>
    <w:rsid w:val="007E0D1E"/>
    <w:rsid w:val="007E1949"/>
    <w:rsid w:val="007E569A"/>
    <w:rsid w:val="007F231C"/>
    <w:rsid w:val="007F2C24"/>
    <w:rsid w:val="007F7766"/>
    <w:rsid w:val="007F7E86"/>
    <w:rsid w:val="008012E6"/>
    <w:rsid w:val="00803A1A"/>
    <w:rsid w:val="008069D5"/>
    <w:rsid w:val="00815CFD"/>
    <w:rsid w:val="00824E4C"/>
    <w:rsid w:val="00827BB5"/>
    <w:rsid w:val="00832115"/>
    <w:rsid w:val="0083245B"/>
    <w:rsid w:val="008432F8"/>
    <w:rsid w:val="008451B7"/>
    <w:rsid w:val="00847931"/>
    <w:rsid w:val="00851B7A"/>
    <w:rsid w:val="00855383"/>
    <w:rsid w:val="008657EB"/>
    <w:rsid w:val="00867A33"/>
    <w:rsid w:val="00867A3B"/>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2BA1"/>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A614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5:docId w15:val="{6EF8E45C-ABDB-4D93-B32A-27972F5A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 w:type="paragraph" w:styleId="Revisione">
    <w:name w:val="Revision"/>
    <w:hidden/>
    <w:uiPriority w:val="99"/>
    <w:semiHidden/>
    <w:rsid w:val="00420749"/>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ge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2.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4.xml><?xml version="1.0" encoding="utf-8"?>
<ds:datastoreItem xmlns:ds="http://schemas.openxmlformats.org/officeDocument/2006/customXml" ds:itemID="{FB982C3F-5FF9-421A-BB78-73BCC9E8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Template>
  <TotalTime>31</TotalTime>
  <Pages>1</Pages>
  <Words>440</Words>
  <Characters>2514</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Consegna report di audit (lettera consegna)</dc:title>
  <dc:creator>rcoccioletti</dc:creator>
  <dc:description>Modello "comunicazione codificata" senza allegato - giugno 2009</dc:description>
  <cp:lastModifiedBy>De Bonis Fabrizio</cp:lastModifiedBy>
  <cp:revision>14</cp:revision>
  <cp:lastPrinted>2020-05-29T12:45:00Z</cp:lastPrinted>
  <dcterms:created xsi:type="dcterms:W3CDTF">2017-01-19T15:25:00Z</dcterms:created>
  <dcterms:modified xsi:type="dcterms:W3CDTF">2020-05-29T12:45:00Z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