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EF9E64" w14:textId="77777777" w:rsidR="00B05D87" w:rsidRPr="00B05D87" w:rsidDel="005D1131" w:rsidRDefault="00B05D87" w:rsidP="00740F43">
      <w:pPr>
        <w:spacing w:line="360" w:lineRule="auto"/>
        <w:outlineLvl w:val="0"/>
        <w:rPr>
          <w:del w:id="0" w:author="Autore" w:date="2020-07-08T10:35:00Z"/>
          <w:rFonts w:asciiTheme="minorHAnsi" w:hAnsiTheme="minorHAnsi" w:cstheme="minorHAnsi"/>
          <w:b/>
          <w:bCs/>
          <w:caps/>
          <w:color w:val="000000"/>
          <w:kern w:val="32"/>
          <w:sz w:val="20"/>
          <w:szCs w:val="20"/>
        </w:rPr>
      </w:pPr>
      <w:bookmarkStart w:id="1" w:name="_GoBack"/>
      <w:bookmarkEnd w:id="1"/>
    </w:p>
    <w:p w14:paraId="64ABA6B7" w14:textId="77777777" w:rsidR="00B05D87" w:rsidRPr="00B05D87" w:rsidDel="005D1131" w:rsidRDefault="00B05D87" w:rsidP="00740F43">
      <w:pPr>
        <w:spacing w:line="360" w:lineRule="auto"/>
        <w:outlineLvl w:val="0"/>
        <w:rPr>
          <w:del w:id="2" w:author="Autore" w:date="2020-07-08T10:35:00Z"/>
          <w:rFonts w:asciiTheme="minorHAnsi" w:hAnsiTheme="minorHAnsi" w:cstheme="minorHAnsi"/>
          <w:b/>
          <w:bCs/>
          <w:caps/>
          <w:color w:val="000000"/>
          <w:kern w:val="32"/>
          <w:sz w:val="20"/>
          <w:szCs w:val="20"/>
        </w:rPr>
      </w:pPr>
    </w:p>
    <w:p w14:paraId="02D6DC11" w14:textId="7B1CE6C4" w:rsidR="00740F43" w:rsidRPr="00B05D87" w:rsidRDefault="00740F43" w:rsidP="00740F43">
      <w:pPr>
        <w:spacing w:line="360" w:lineRule="auto"/>
        <w:outlineLvl w:val="0"/>
        <w:rPr>
          <w:rFonts w:asciiTheme="minorHAnsi" w:hAnsiTheme="minorHAnsi" w:cstheme="minorHAnsi"/>
          <w:b/>
          <w:bCs/>
          <w:caps/>
          <w:color w:val="000000"/>
          <w:kern w:val="32"/>
          <w:sz w:val="20"/>
          <w:szCs w:val="20"/>
        </w:rPr>
      </w:pPr>
      <w:del w:id="3" w:author="Autore" w:date="2020-07-08T10:35:00Z">
        <w:r w:rsidRPr="00B05D87" w:rsidDel="005D1131">
          <w:rPr>
            <w:rFonts w:asciiTheme="minorHAnsi" w:hAnsiTheme="minorHAnsi" w:cstheme="minorHAnsi"/>
            <w:b/>
            <w:bCs/>
            <w:caps/>
            <w:color w:val="000000"/>
            <w:kern w:val="32"/>
            <w:sz w:val="20"/>
            <w:szCs w:val="20"/>
          </w:rPr>
          <w:delText xml:space="preserve">Classificazione del documento: cONSIP </w:delText>
        </w:r>
        <w:r w:rsidR="00B0411F" w:rsidDel="005D1131">
          <w:rPr>
            <w:rFonts w:asciiTheme="minorHAnsi" w:hAnsiTheme="minorHAnsi" w:cstheme="minorHAnsi"/>
            <w:b/>
            <w:bCs/>
            <w:caps/>
            <w:color w:val="000000"/>
            <w:kern w:val="32"/>
            <w:sz w:val="20"/>
            <w:szCs w:val="20"/>
          </w:rPr>
          <w:delText>PUBLIC</w:delText>
        </w:r>
      </w:del>
    </w:p>
    <w:p w14:paraId="43D8E3AB" w14:textId="3D2AA3D5" w:rsidR="00740F43" w:rsidRPr="00B05D87" w:rsidRDefault="00740F43" w:rsidP="00740F43">
      <w:pPr>
        <w:pStyle w:val="Titolocopertina"/>
        <w:rPr>
          <w:rFonts w:asciiTheme="minorHAnsi" w:hAnsiTheme="minorHAnsi" w:cstheme="minorHAnsi"/>
          <w:sz w:val="20"/>
          <w:szCs w:val="20"/>
        </w:rPr>
      </w:pPr>
    </w:p>
    <w:p w14:paraId="27DBE9F0" w14:textId="6B93E431" w:rsidR="00B05D87" w:rsidRPr="00B05D87" w:rsidRDefault="00B05D87" w:rsidP="00740F43">
      <w:pPr>
        <w:pStyle w:val="Titolocopertina"/>
        <w:rPr>
          <w:rFonts w:asciiTheme="minorHAnsi" w:hAnsiTheme="minorHAnsi" w:cstheme="minorHAnsi"/>
          <w:sz w:val="20"/>
          <w:szCs w:val="20"/>
        </w:rPr>
      </w:pPr>
    </w:p>
    <w:p w14:paraId="23A60E1C" w14:textId="202E59D4" w:rsidR="00B05D87" w:rsidRPr="00B05D87" w:rsidRDefault="00B05D87" w:rsidP="00740F43">
      <w:pPr>
        <w:pStyle w:val="Titolocopertina"/>
        <w:rPr>
          <w:rFonts w:asciiTheme="minorHAnsi" w:hAnsiTheme="minorHAnsi" w:cstheme="minorHAnsi"/>
          <w:sz w:val="20"/>
          <w:szCs w:val="20"/>
        </w:rPr>
      </w:pPr>
    </w:p>
    <w:p w14:paraId="2D38CD6B" w14:textId="0015EB5E" w:rsidR="00B05D87" w:rsidRPr="00B05D87" w:rsidRDefault="00B05D87" w:rsidP="00740F43">
      <w:pPr>
        <w:pStyle w:val="Titolocopertina"/>
        <w:rPr>
          <w:rFonts w:asciiTheme="minorHAnsi" w:hAnsiTheme="minorHAnsi" w:cstheme="minorHAnsi"/>
          <w:sz w:val="20"/>
          <w:szCs w:val="20"/>
        </w:rPr>
      </w:pPr>
    </w:p>
    <w:p w14:paraId="63F313A4" w14:textId="4ABC521F" w:rsidR="00B05D87" w:rsidRPr="00B05D87" w:rsidRDefault="00B05D87" w:rsidP="00740F43">
      <w:pPr>
        <w:pStyle w:val="Titolocopertina"/>
        <w:rPr>
          <w:rFonts w:asciiTheme="minorHAnsi" w:hAnsiTheme="minorHAnsi" w:cstheme="minorHAnsi"/>
          <w:sz w:val="20"/>
          <w:szCs w:val="20"/>
        </w:rPr>
      </w:pPr>
    </w:p>
    <w:p w14:paraId="35A741FC" w14:textId="117198B6" w:rsidR="00B05D87" w:rsidRPr="00B05D87" w:rsidRDefault="00B05D87" w:rsidP="00740F43">
      <w:pPr>
        <w:pStyle w:val="Titolocopertina"/>
        <w:rPr>
          <w:rFonts w:asciiTheme="minorHAnsi" w:hAnsiTheme="minorHAnsi" w:cstheme="minorHAnsi"/>
          <w:sz w:val="20"/>
          <w:szCs w:val="20"/>
        </w:rPr>
      </w:pPr>
    </w:p>
    <w:p w14:paraId="4DFC3F01" w14:textId="5DD6B306" w:rsidR="00B05D87" w:rsidRPr="00B05D87" w:rsidRDefault="00B05D87" w:rsidP="00740F43">
      <w:pPr>
        <w:pStyle w:val="Titolocopertina"/>
        <w:rPr>
          <w:rFonts w:asciiTheme="minorHAnsi" w:hAnsiTheme="minorHAnsi" w:cstheme="minorHAnsi"/>
          <w:sz w:val="20"/>
          <w:szCs w:val="20"/>
        </w:rPr>
      </w:pPr>
    </w:p>
    <w:p w14:paraId="109EC4A0" w14:textId="461F90A0" w:rsidR="00B05D87" w:rsidRPr="00B05D87" w:rsidRDefault="00B05D87" w:rsidP="00740F43">
      <w:pPr>
        <w:pStyle w:val="Titolocopertina"/>
        <w:rPr>
          <w:rFonts w:asciiTheme="minorHAnsi" w:hAnsiTheme="minorHAnsi" w:cstheme="minorHAnsi"/>
          <w:sz w:val="20"/>
          <w:szCs w:val="20"/>
        </w:rPr>
      </w:pPr>
    </w:p>
    <w:p w14:paraId="43FC29A9" w14:textId="3EF0913A" w:rsidR="00B05D87" w:rsidRPr="00B05D87" w:rsidRDefault="00B05D87" w:rsidP="00740F43">
      <w:pPr>
        <w:pStyle w:val="Titolocopertina"/>
        <w:rPr>
          <w:rFonts w:asciiTheme="minorHAnsi" w:hAnsiTheme="minorHAnsi" w:cstheme="minorHAnsi"/>
          <w:sz w:val="20"/>
          <w:szCs w:val="20"/>
        </w:rPr>
      </w:pPr>
    </w:p>
    <w:p w14:paraId="432104A4" w14:textId="77777777" w:rsidR="00B05D87" w:rsidRPr="00B05D87" w:rsidRDefault="00B05D87" w:rsidP="00B05D87">
      <w:pPr>
        <w:pStyle w:val="Titolocopertina"/>
        <w:widowControl/>
        <w:jc w:val="left"/>
        <w:rPr>
          <w:rFonts w:asciiTheme="minorHAnsi" w:hAnsiTheme="minorHAnsi" w:cstheme="minorHAnsi"/>
          <w:b/>
          <w:sz w:val="20"/>
          <w:szCs w:val="20"/>
        </w:rPr>
      </w:pPr>
      <w:r w:rsidRPr="00B05D87">
        <w:rPr>
          <w:rFonts w:asciiTheme="minorHAnsi" w:hAnsiTheme="minorHAnsi" w:cstheme="minorHAnsi"/>
          <w:b/>
          <w:sz w:val="20"/>
          <w:szCs w:val="20"/>
        </w:rPr>
        <w:t>ALLEGATO 3</w:t>
      </w:r>
    </w:p>
    <w:p w14:paraId="64BBE2C4" w14:textId="77777777" w:rsidR="00B05D87" w:rsidRPr="00B05D87" w:rsidRDefault="00B05D87" w:rsidP="00B05D87">
      <w:pPr>
        <w:pStyle w:val="Titolocopertina"/>
        <w:widowControl/>
        <w:jc w:val="left"/>
        <w:rPr>
          <w:rFonts w:asciiTheme="minorHAnsi" w:hAnsiTheme="minorHAnsi" w:cstheme="minorHAnsi"/>
          <w:b/>
          <w:sz w:val="20"/>
          <w:szCs w:val="20"/>
        </w:rPr>
      </w:pPr>
    </w:p>
    <w:p w14:paraId="16F75538" w14:textId="77777777" w:rsidR="00B05D87" w:rsidRPr="00B05D87" w:rsidRDefault="00B05D87" w:rsidP="00B05D87">
      <w:pPr>
        <w:pStyle w:val="Titolocopertina"/>
        <w:widowControl/>
        <w:jc w:val="left"/>
        <w:rPr>
          <w:rFonts w:asciiTheme="minorHAnsi" w:hAnsiTheme="minorHAnsi" w:cstheme="minorHAnsi"/>
          <w:b/>
          <w:sz w:val="20"/>
          <w:szCs w:val="20"/>
        </w:rPr>
      </w:pPr>
      <w:r w:rsidRPr="00B05D87">
        <w:rPr>
          <w:rFonts w:asciiTheme="minorHAnsi" w:hAnsiTheme="minorHAnsi" w:cstheme="minorHAnsi"/>
          <w:b/>
          <w:sz w:val="20"/>
          <w:szCs w:val="20"/>
        </w:rPr>
        <w:t>DOCUMENTO DI GARA UNICO EUROPEO</w:t>
      </w:r>
    </w:p>
    <w:p w14:paraId="2E003EA8" w14:textId="13C91344" w:rsidR="00B05D87" w:rsidRDefault="00B05D87" w:rsidP="00740F43">
      <w:pPr>
        <w:pStyle w:val="Titolocopertina"/>
        <w:rPr>
          <w:rFonts w:ascii="Calibri" w:hAnsi="Calibri"/>
          <w:sz w:val="15"/>
          <w:szCs w:val="15"/>
        </w:rPr>
      </w:pPr>
    </w:p>
    <w:p w14:paraId="23F4E34F" w14:textId="5FFFA2EE" w:rsidR="00B05D87" w:rsidRDefault="00B05D87" w:rsidP="00740F43">
      <w:pPr>
        <w:pStyle w:val="Titolocopertina"/>
        <w:rPr>
          <w:rFonts w:ascii="Calibri" w:hAnsi="Calibri"/>
          <w:sz w:val="15"/>
          <w:szCs w:val="15"/>
        </w:rPr>
      </w:pPr>
    </w:p>
    <w:p w14:paraId="6D1A5F32" w14:textId="52DD5FBE" w:rsidR="00B05D87" w:rsidRDefault="00B05D87" w:rsidP="00740F43">
      <w:pPr>
        <w:pStyle w:val="Titolocopertina"/>
        <w:rPr>
          <w:rFonts w:ascii="Calibri" w:hAnsi="Calibri"/>
          <w:sz w:val="15"/>
          <w:szCs w:val="15"/>
        </w:rPr>
      </w:pPr>
    </w:p>
    <w:p w14:paraId="11AEEE4B" w14:textId="64F2CD6A" w:rsidR="00B05D87" w:rsidRDefault="00B05D87" w:rsidP="00740F43">
      <w:pPr>
        <w:pStyle w:val="Titolocopertina"/>
        <w:rPr>
          <w:rFonts w:ascii="Calibri" w:hAnsi="Calibri"/>
          <w:sz w:val="15"/>
          <w:szCs w:val="15"/>
        </w:rPr>
      </w:pPr>
    </w:p>
    <w:p w14:paraId="51BF4D40" w14:textId="5B3A1F43" w:rsidR="00B05D87" w:rsidRDefault="00B05D87" w:rsidP="00740F43">
      <w:pPr>
        <w:pStyle w:val="Titolocopertina"/>
        <w:rPr>
          <w:rFonts w:ascii="Calibri" w:hAnsi="Calibri"/>
          <w:sz w:val="15"/>
          <w:szCs w:val="15"/>
        </w:rPr>
      </w:pPr>
    </w:p>
    <w:p w14:paraId="08AD3CAB" w14:textId="77777777" w:rsidR="00B05D87" w:rsidRPr="00B05D87" w:rsidRDefault="00B05D87" w:rsidP="00B05D87">
      <w:pPr>
        <w:rPr>
          <w:rFonts w:ascii="Calibri" w:hAnsi="Calibri" w:cs="Calibri"/>
          <w:b/>
          <w:sz w:val="20"/>
          <w:szCs w:val="20"/>
          <w:lang w:eastAsia="ar-SA"/>
        </w:rPr>
      </w:pPr>
      <w:r w:rsidRPr="00B05D87">
        <w:rPr>
          <w:rFonts w:ascii="Calibri" w:hAnsi="Calibri" w:cs="Calibri"/>
          <w:b/>
          <w:sz w:val="20"/>
          <w:szCs w:val="20"/>
          <w:lang w:eastAsia="ar-SA"/>
        </w:rPr>
        <w:t xml:space="preserve">GARA A PROCEDURA APERTA IN QUATTRO LOTTI PER L’ACQUISIZIONE DEI SERVIZI DI SVILUPPO E MANUTENZIONE E DI SUPPORTO AL RIDISEGNO DEI PROCESSI NELL’AMBITO DEI SISTEMI INFORMATIVI DEL DIPARTIMENTO DEL TESORO </w:t>
      </w:r>
    </w:p>
    <w:p w14:paraId="78FD3300" w14:textId="77777777" w:rsidR="00B05D87" w:rsidRPr="00B05D87" w:rsidRDefault="00B05D87" w:rsidP="00B05D87">
      <w:pPr>
        <w:rPr>
          <w:rFonts w:ascii="Calibri" w:hAnsi="Calibri" w:cs="Calibri"/>
          <w:b/>
          <w:sz w:val="20"/>
          <w:szCs w:val="20"/>
          <w:lang w:eastAsia="ar-SA"/>
        </w:rPr>
      </w:pPr>
    </w:p>
    <w:p w14:paraId="249A80C3" w14:textId="77777777" w:rsidR="00B05D87" w:rsidRPr="00B05D87" w:rsidRDefault="00B05D87" w:rsidP="00B05D87">
      <w:pPr>
        <w:rPr>
          <w:rFonts w:ascii="Calibri" w:hAnsi="Calibri" w:cs="Calibri"/>
          <w:b/>
          <w:sz w:val="20"/>
          <w:szCs w:val="20"/>
          <w:lang w:val="en-US" w:eastAsia="ar-SA"/>
        </w:rPr>
      </w:pPr>
      <w:r w:rsidRPr="00B05D87">
        <w:rPr>
          <w:rFonts w:ascii="Calibri" w:hAnsi="Calibri" w:cs="Calibri"/>
          <w:b/>
          <w:sz w:val="20"/>
          <w:szCs w:val="20"/>
          <w:lang w:val="en-US" w:eastAsia="ar-SA"/>
        </w:rPr>
        <w:t>ID 2221</w:t>
      </w:r>
    </w:p>
    <w:p w14:paraId="564A72C2" w14:textId="77777777" w:rsidR="00B05D87" w:rsidRPr="00B05D87" w:rsidRDefault="00B05D87" w:rsidP="00B05D87">
      <w:pPr>
        <w:spacing w:line="276" w:lineRule="auto"/>
        <w:rPr>
          <w:rFonts w:ascii="Calibri" w:hAnsi="Calibri"/>
          <w:b/>
          <w:sz w:val="20"/>
          <w:szCs w:val="20"/>
          <w:lang w:val="en-US"/>
        </w:rPr>
      </w:pPr>
    </w:p>
    <w:p w14:paraId="012165FB" w14:textId="77777777" w:rsidR="00B05D87" w:rsidRPr="00B05D87" w:rsidRDefault="00B05D87" w:rsidP="00B05D87">
      <w:pPr>
        <w:spacing w:line="276" w:lineRule="auto"/>
        <w:rPr>
          <w:rFonts w:ascii="Calibri" w:hAnsi="Calibri" w:cs="Trebuchet MS"/>
          <w:b/>
          <w:bCs/>
          <w:caps/>
          <w:color w:val="000000"/>
          <w:kern w:val="1"/>
          <w:sz w:val="20"/>
          <w:szCs w:val="20"/>
          <w:lang w:val="en-US"/>
        </w:rPr>
      </w:pPr>
      <w:r w:rsidRPr="00B05D87">
        <w:rPr>
          <w:rFonts w:ascii="Calibri" w:hAnsi="Calibri"/>
          <w:b/>
          <w:sz w:val="20"/>
          <w:szCs w:val="20"/>
          <w:lang w:val="en-US"/>
        </w:rPr>
        <w:t>CONSIP S.p.a.</w:t>
      </w:r>
    </w:p>
    <w:p w14:paraId="5FCE3BEF" w14:textId="77777777" w:rsidR="00B05D87" w:rsidRPr="00B05D87" w:rsidRDefault="00B05D87" w:rsidP="00740F43">
      <w:pPr>
        <w:pStyle w:val="Titolocopertina"/>
        <w:rPr>
          <w:rFonts w:ascii="Calibri" w:hAnsi="Calibri"/>
          <w:sz w:val="15"/>
          <w:szCs w:val="15"/>
          <w:lang w:val="en-US"/>
        </w:rPr>
      </w:pPr>
    </w:p>
    <w:p w14:paraId="72A2DD7A" w14:textId="28DCABC3" w:rsidR="00740F43" w:rsidRPr="00B05D87" w:rsidRDefault="00740F43" w:rsidP="00740F43">
      <w:pPr>
        <w:rPr>
          <w:rFonts w:ascii="Calibri" w:hAnsi="Calibri"/>
          <w:sz w:val="15"/>
          <w:szCs w:val="15"/>
          <w:lang w:val="en-US"/>
        </w:rPr>
      </w:pPr>
      <w:r w:rsidRPr="00B05D87">
        <w:rPr>
          <w:rFonts w:ascii="Calibri" w:hAnsi="Calibri"/>
          <w:sz w:val="15"/>
          <w:szCs w:val="15"/>
          <w:lang w:val="en-US"/>
        </w:rPr>
        <w:br w:type="page"/>
      </w:r>
    </w:p>
    <w:p w14:paraId="59B12F31" w14:textId="77777777" w:rsidR="00472387" w:rsidRPr="00D73E0C" w:rsidRDefault="00472387" w:rsidP="00F84A30">
      <w:pPr>
        <w:spacing w:before="0" w:after="0"/>
        <w:rPr>
          <w:color w:val="000000" w:themeColor="text1"/>
          <w:sz w:val="15"/>
          <w:szCs w:val="15"/>
          <w:lang w:val="en-US"/>
        </w:rPr>
      </w:pPr>
    </w:p>
    <w:p w14:paraId="7D6C592B" w14:textId="77777777" w:rsidR="000022F9" w:rsidRPr="00D73E0C" w:rsidRDefault="000022F9" w:rsidP="00F84A30">
      <w:pPr>
        <w:pStyle w:val="Annexetitre"/>
        <w:spacing w:before="0" w:after="0"/>
        <w:jc w:val="both"/>
        <w:rPr>
          <w:caps/>
          <w:color w:val="000000" w:themeColor="text1"/>
          <w:sz w:val="15"/>
          <w:szCs w:val="15"/>
          <w:u w:val="none"/>
          <w:lang w:val="en-US"/>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4528"/>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4DC137B6" w:rsidR="000D6167" w:rsidRPr="00771AE4" w:rsidRDefault="00B05D87" w:rsidP="00F84A30">
            <w:pPr>
              <w:rPr>
                <w:rFonts w:ascii="Arial" w:hAnsi="Arial" w:cs="Arial"/>
                <w:color w:val="000000" w:themeColor="text1"/>
                <w:sz w:val="15"/>
                <w:szCs w:val="15"/>
              </w:rPr>
            </w:pPr>
            <w:r w:rsidRPr="00D73E0C">
              <w:rPr>
                <w:rFonts w:ascii="Arial" w:hAnsi="Arial" w:cs="Arial"/>
                <w:sz w:val="14"/>
                <w:szCs w:val="16"/>
                <w:lang w:eastAsia="ar-SA"/>
              </w:rPr>
              <w:t>GARA A PROCEDURA APERTA IN QUATTRO LOTTI PER L’ACQUISIZIONE DEI SERVIZI DI SVILUPPO E MANUTENZIONE E DI SUPPORTO AL RIDISEGNO DEI PROCESSI NELL’AMBITO DEI SISTEMI INFORMATIVI DEL DIPARTIMENTO DEL TESORO</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6D9754E4" w:rsidR="000D6167" w:rsidRPr="00771AE4" w:rsidRDefault="000D6167" w:rsidP="00B05D87">
            <w:pPr>
              <w:rPr>
                <w:rFonts w:ascii="Arial" w:hAnsi="Arial" w:cs="Arial"/>
                <w:color w:val="000000" w:themeColor="text1"/>
                <w:sz w:val="15"/>
                <w:szCs w:val="15"/>
              </w:rPr>
            </w:pPr>
            <w:r w:rsidRPr="00771AE4">
              <w:rPr>
                <w:rFonts w:ascii="Arial" w:hAnsi="Arial" w:cs="Arial"/>
                <w:sz w:val="15"/>
                <w:szCs w:val="15"/>
              </w:rPr>
              <w:t xml:space="preserve">ID </w:t>
            </w:r>
            <w:r w:rsidR="00B05D87">
              <w:rPr>
                <w:rFonts w:ascii="Arial" w:hAnsi="Arial" w:cs="Arial"/>
                <w:sz w:val="15"/>
                <w:szCs w:val="15"/>
              </w:rPr>
              <w:t>2221</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04BC40AF" w14:textId="5BEA6358" w:rsidR="00B05D87" w:rsidRPr="003B2DAF" w:rsidRDefault="00B05D87" w:rsidP="00F84A30">
            <w:pPr>
              <w:suppressAutoHyphens/>
              <w:rPr>
                <w:rFonts w:ascii="Arial" w:hAnsi="Arial" w:cs="Arial"/>
                <w:sz w:val="15"/>
                <w:szCs w:val="15"/>
              </w:rPr>
            </w:pPr>
            <w:r w:rsidRPr="003B2DAF">
              <w:rPr>
                <w:rFonts w:ascii="Arial" w:hAnsi="Arial" w:cs="Arial"/>
                <w:sz w:val="15"/>
                <w:szCs w:val="15"/>
              </w:rPr>
              <w:t xml:space="preserve">Lotto 1 CIG </w:t>
            </w:r>
            <w:r w:rsidR="003B2DAF" w:rsidRPr="003B2DAF">
              <w:rPr>
                <w:rFonts w:ascii="Arial" w:hAnsi="Arial" w:cs="Arial"/>
                <w:sz w:val="15"/>
                <w:szCs w:val="15"/>
              </w:rPr>
              <w:t>8362813B98</w:t>
            </w:r>
          </w:p>
          <w:p w14:paraId="60A62832" w14:textId="49F20B99" w:rsidR="00B05D87" w:rsidRPr="003B2DAF" w:rsidRDefault="00B05D87" w:rsidP="00F84A30">
            <w:pPr>
              <w:suppressAutoHyphens/>
              <w:rPr>
                <w:rFonts w:ascii="Arial" w:hAnsi="Arial" w:cs="Arial"/>
                <w:sz w:val="15"/>
                <w:szCs w:val="15"/>
              </w:rPr>
            </w:pPr>
            <w:r w:rsidRPr="003B2DAF">
              <w:rPr>
                <w:rFonts w:ascii="Arial" w:hAnsi="Arial" w:cs="Arial"/>
                <w:sz w:val="15"/>
                <w:szCs w:val="15"/>
              </w:rPr>
              <w:t xml:space="preserve">Lotto 2 CIG </w:t>
            </w:r>
            <w:r w:rsidR="003B2DAF" w:rsidRPr="003B2DAF">
              <w:rPr>
                <w:rFonts w:ascii="Arial" w:hAnsi="Arial" w:cs="Arial"/>
                <w:sz w:val="15"/>
                <w:szCs w:val="15"/>
              </w:rPr>
              <w:t>8362816E11</w:t>
            </w:r>
          </w:p>
          <w:p w14:paraId="0CC4D5B4" w14:textId="3C7C92A8" w:rsidR="00B05D87" w:rsidRPr="003B2DAF" w:rsidRDefault="00B05D87" w:rsidP="00F84A30">
            <w:pPr>
              <w:suppressAutoHyphens/>
              <w:rPr>
                <w:rFonts w:ascii="Arial" w:hAnsi="Arial" w:cs="Arial"/>
                <w:sz w:val="15"/>
                <w:szCs w:val="15"/>
              </w:rPr>
            </w:pPr>
            <w:r w:rsidRPr="003B2DAF">
              <w:rPr>
                <w:rFonts w:ascii="Arial" w:hAnsi="Arial" w:cs="Arial"/>
                <w:sz w:val="15"/>
                <w:szCs w:val="15"/>
              </w:rPr>
              <w:t xml:space="preserve">Lotto 3 CIG </w:t>
            </w:r>
            <w:r w:rsidR="003B2DAF" w:rsidRPr="003B2DAF">
              <w:rPr>
                <w:rFonts w:ascii="Arial" w:hAnsi="Arial" w:cs="Arial"/>
                <w:sz w:val="15"/>
                <w:szCs w:val="15"/>
              </w:rPr>
              <w:t>8362820162</w:t>
            </w:r>
          </w:p>
          <w:p w14:paraId="44CCE682" w14:textId="011365D5" w:rsidR="000D6167" w:rsidRPr="00771AE4" w:rsidRDefault="00B05D87" w:rsidP="00F84A30">
            <w:pPr>
              <w:suppressAutoHyphens/>
              <w:rPr>
                <w:rFonts w:ascii="Arial" w:hAnsi="Arial" w:cs="Arial"/>
                <w:sz w:val="15"/>
                <w:szCs w:val="15"/>
              </w:rPr>
            </w:pPr>
            <w:r w:rsidRPr="003B2DAF">
              <w:rPr>
                <w:rFonts w:ascii="Arial" w:hAnsi="Arial" w:cs="Arial"/>
                <w:sz w:val="15"/>
                <w:szCs w:val="15"/>
              </w:rPr>
              <w:t xml:space="preserve">Lotto 4 CIG </w:t>
            </w:r>
            <w:r w:rsidR="003B2DAF" w:rsidRPr="003B2DAF">
              <w:rPr>
                <w:rFonts w:ascii="Arial" w:hAnsi="Arial" w:cs="Arial"/>
                <w:sz w:val="15"/>
                <w:szCs w:val="15"/>
              </w:rPr>
              <w:t>8362821235</w:t>
            </w:r>
          </w:p>
          <w:p w14:paraId="0E565133" w14:textId="4D535A4E" w:rsidR="004B1B84" w:rsidRPr="00771AE4" w:rsidRDefault="004B1B84" w:rsidP="00F84A30">
            <w:pPr>
              <w:suppressAutoHyphens/>
              <w:rPr>
                <w:rFonts w:ascii="Arial" w:hAnsi="Arial" w:cs="Arial"/>
                <w:color w:val="000000" w:themeColor="text1"/>
                <w:sz w:val="15"/>
                <w:szCs w:val="15"/>
              </w:rPr>
            </w:pP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55141AF2"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6CD35DE"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5244895D"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229247A2"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6DB0D0FF"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d) Se pertinente, indicare la denominazione degli operatori economici facenti parte di un</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5"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5"/>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4A66B256"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6" w:name="_DV_M4300"/>
            <w:bookmarkStart w:id="7" w:name="_DV_M4301"/>
            <w:bookmarkEnd w:id="6"/>
            <w:bookmarkEnd w:id="7"/>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8" w:name="_DV_M4307"/>
      <w:bookmarkStart w:id="9" w:name="_DV_M4308"/>
      <w:bookmarkStart w:id="10" w:name="_DV_M4309"/>
      <w:bookmarkStart w:id="11" w:name="_DV_M4310"/>
      <w:bookmarkStart w:id="12" w:name="_DV_M4311"/>
      <w:bookmarkStart w:id="13" w:name="_DV_M4312"/>
      <w:bookmarkEnd w:id="8"/>
      <w:bookmarkEnd w:id="9"/>
      <w:bookmarkEnd w:id="10"/>
      <w:bookmarkEnd w:id="11"/>
      <w:bookmarkEnd w:id="12"/>
      <w:bookmarkEnd w:id="13"/>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B05D87">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BDF254" w14:textId="77777777" w:rsidR="00146E7F" w:rsidRDefault="00146E7F" w:rsidP="00472387">
      <w:pPr>
        <w:spacing w:before="0" w:after="0"/>
      </w:pPr>
      <w:r>
        <w:separator/>
      </w:r>
    </w:p>
  </w:endnote>
  <w:endnote w:type="continuationSeparator" w:id="0">
    <w:p w14:paraId="6AA8BF0B" w14:textId="77777777" w:rsidR="00146E7F" w:rsidRDefault="00146E7F" w:rsidP="00472387">
      <w:pPr>
        <w:spacing w:before="0" w:after="0"/>
      </w:pPr>
      <w:r>
        <w:continuationSeparator/>
      </w:r>
    </w:p>
  </w:endnote>
  <w:endnote w:type="continuationNotice" w:id="1">
    <w:p w14:paraId="6BDFF0FF" w14:textId="77777777" w:rsidR="00146E7F" w:rsidRDefault="00146E7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F547E" w14:textId="77777777" w:rsidR="00883432" w:rsidRDefault="0088343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76587CCD" w:rsidR="00B05D87" w:rsidRDefault="00B05D87">
        <w:pPr>
          <w:pStyle w:val="Pidipagina"/>
          <w:jc w:val="right"/>
        </w:pPr>
        <w:r>
          <w:fldChar w:fldCharType="begin"/>
        </w:r>
        <w:r>
          <w:instrText>PAGE   \* MERGEFORMAT</w:instrText>
        </w:r>
        <w:r>
          <w:fldChar w:fldCharType="separate"/>
        </w:r>
        <w:r w:rsidR="005D1131">
          <w:rPr>
            <w:noProof/>
          </w:rPr>
          <w:t>1</w:t>
        </w:r>
        <w:r>
          <w:fldChar w:fldCharType="end"/>
        </w:r>
      </w:p>
    </w:sdtContent>
  </w:sdt>
  <w:p w14:paraId="3D4AF41F" w14:textId="2709365E" w:rsidR="00B05D87" w:rsidRPr="0079087A" w:rsidRDefault="00B05D87">
    <w:pPr>
      <w:pStyle w:val="Pidipagina"/>
      <w:rPr>
        <w:rFonts w:asciiTheme="minorHAnsi" w:hAnsiTheme="minorHAnsi"/>
        <w:i/>
        <w:color w:val="0000FF"/>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8C2D4" w14:textId="77777777" w:rsidR="00883432" w:rsidRDefault="0088343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836469" w14:textId="77777777" w:rsidR="00146E7F" w:rsidRDefault="00146E7F" w:rsidP="00472387">
      <w:pPr>
        <w:spacing w:before="0" w:after="0"/>
      </w:pPr>
      <w:r>
        <w:separator/>
      </w:r>
    </w:p>
  </w:footnote>
  <w:footnote w:type="continuationSeparator" w:id="0">
    <w:p w14:paraId="1B5FBDD8" w14:textId="77777777" w:rsidR="00146E7F" w:rsidRDefault="00146E7F" w:rsidP="00472387">
      <w:pPr>
        <w:spacing w:before="0" w:after="0"/>
      </w:pPr>
      <w:r>
        <w:continuationSeparator/>
      </w:r>
    </w:p>
  </w:footnote>
  <w:footnote w:type="continuationNotice" w:id="1">
    <w:p w14:paraId="5ACAA796" w14:textId="77777777" w:rsidR="00146E7F" w:rsidRDefault="00146E7F">
      <w:pPr>
        <w:spacing w:before="0" w:after="0"/>
      </w:pPr>
    </w:p>
  </w:footnote>
  <w:footnote w:id="2">
    <w:p w14:paraId="3FA6AE1E" w14:textId="77777777" w:rsidR="00B05D87" w:rsidRPr="000022F9" w:rsidRDefault="00B05D8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B05D87" w:rsidRPr="000022F9" w:rsidRDefault="00B05D8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B05D87" w:rsidRPr="000022F9" w:rsidRDefault="00B05D8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B05D87" w:rsidRPr="000022F9" w:rsidRDefault="00B05D8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B05D87" w:rsidRPr="000022F9" w:rsidRDefault="00B05D8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B05D87" w:rsidRPr="000022F9" w:rsidRDefault="00B05D8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B05D87" w:rsidRPr="00DC6298" w:rsidRDefault="00B05D8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B05D87" w:rsidRPr="00DC6298" w:rsidRDefault="00B05D8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B05D87" w:rsidRPr="00DC6298" w:rsidRDefault="00B05D8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B05D87" w:rsidRPr="00DC6298" w:rsidRDefault="00B05D8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B05D87" w:rsidRPr="00DC6298" w:rsidRDefault="00B05D8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B05D87" w:rsidRPr="00DC6298" w:rsidRDefault="00B05D8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B05D87" w:rsidRPr="00157C69" w:rsidRDefault="00B05D8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4" w:name="_DV_C939"/>
      <w:r w:rsidRPr="00DC6298">
        <w:rPr>
          <w:rFonts w:ascii="Arial" w:hAnsi="Arial" w:cs="Arial"/>
          <w:sz w:val="12"/>
          <w:szCs w:val="12"/>
        </w:rPr>
        <w:t>persone disabili o svantaggiate</w:t>
      </w:r>
      <w:bookmarkEnd w:id="4"/>
      <w:r w:rsidRPr="00157C69">
        <w:rPr>
          <w:rFonts w:ascii="Arial" w:hAnsi="Arial" w:cs="Arial"/>
          <w:sz w:val="14"/>
          <w:szCs w:val="14"/>
        </w:rPr>
        <w:t>.</w:t>
      </w:r>
    </w:p>
  </w:footnote>
  <w:footnote w:id="11">
    <w:p w14:paraId="644F0916" w14:textId="77777777" w:rsidR="00B05D87" w:rsidRPr="005D4886" w:rsidRDefault="00B05D8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B05D87" w:rsidRPr="00B34FA7" w:rsidRDefault="00B05D8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B05D87" w:rsidRPr="00FB3DFA" w:rsidRDefault="00B05D8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B05D87" w:rsidRPr="00FB3DFA" w:rsidRDefault="00B05D8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B05D87" w:rsidRPr="00FB3DFA" w:rsidRDefault="00B05D8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B05D87" w:rsidRPr="00FB3DFA" w:rsidRDefault="00B05D8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B05D87" w:rsidRPr="00FB3DFA" w:rsidRDefault="00B05D8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B05D87" w:rsidRPr="00FB3DFA" w:rsidRDefault="00B05D8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B05D87" w:rsidRPr="00CC2D89" w:rsidRDefault="00B05D8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B05D87" w:rsidRPr="00CC2D89" w:rsidRDefault="00B05D8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B05D87" w:rsidRPr="00FB3DFA" w:rsidRDefault="00B05D8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B05D87" w:rsidRPr="004E115D" w:rsidRDefault="00B05D8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B05D87" w:rsidRPr="00A96CE8" w:rsidRDefault="00B05D8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B05D87" w:rsidRPr="00564D5B" w:rsidRDefault="00B05D8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B05D87" w:rsidRPr="003826FB" w:rsidRDefault="00B05D8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B05D87" w:rsidRPr="003826FB" w:rsidRDefault="00B05D8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B05D87" w:rsidRPr="00CC2D89" w:rsidRDefault="00B05D8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B05D87" w:rsidRPr="00A96CE8" w:rsidRDefault="00B05D8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B05D87" w:rsidRPr="008C4DD1" w:rsidRDefault="00B05D8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B05D87" w:rsidRPr="008C4DD1" w:rsidRDefault="00B05D8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B05D87" w:rsidRPr="008C4DD1" w:rsidRDefault="00B05D8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B05D87" w:rsidRPr="008C4DD1" w:rsidRDefault="00B05D8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B05D87" w:rsidRPr="008C4DD1" w:rsidRDefault="00B05D8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B05D87" w:rsidRPr="008C4DD1" w:rsidRDefault="00B05D8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B05D87" w:rsidRPr="008C4DD1" w:rsidRDefault="00B05D8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B05D87" w:rsidRPr="008C4DD1" w:rsidRDefault="00B05D8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B05D87" w:rsidRPr="008C4DD1" w:rsidRDefault="00B05D8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B05D87" w:rsidRPr="008C4DD1" w:rsidRDefault="00B05D8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B05D87" w:rsidRPr="001F7093" w:rsidRDefault="00B05D8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B05D87" w:rsidRPr="001F7093" w:rsidRDefault="00B05D8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B05D87" w:rsidRPr="001F7093" w:rsidRDefault="00B05D8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B05D87" w:rsidRPr="001F7093" w:rsidRDefault="00B05D8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B05D87" w:rsidRPr="00A96CE8" w:rsidRDefault="00B05D8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C0294" w14:textId="77777777" w:rsidR="00883432" w:rsidRDefault="0088343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C761B" w14:textId="0EBD11F5" w:rsidR="00B05D87" w:rsidRDefault="00B05D87" w:rsidP="00590D71">
    <w:pPr>
      <w:pStyle w:val="Intestazione"/>
      <w:ind w:left="-1417"/>
    </w:pPr>
    <w:del w:id="14" w:author="Autore" w:date="2020-07-08T10:32:00Z">
      <w:r w:rsidDel="00B450AB">
        <w:rPr>
          <w:noProof/>
          <w:lang w:bidi="ar-SA"/>
        </w:rPr>
        <w:drawing>
          <wp:inline distT="0" distB="0" distL="0" distR="0" wp14:anchorId="57EFCCD3" wp14:editId="4C5604F4">
            <wp:extent cx="2301240" cy="1085215"/>
            <wp:effectExtent l="0" t="0" r="3810" b="635"/>
            <wp:docPr id="6" name="Immagine 6"/>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inline>
        </w:drawing>
      </w:r>
    </w:del>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23995" w14:textId="77777777" w:rsidR="00883432" w:rsidRDefault="0088343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1"/>
  <w:removePersonalInformation/>
  <w:trackRevisions/>
  <w:defaultTabStop w:val="708"/>
  <w:hyphenationZone w:val="283"/>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2087"/>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46E7F"/>
    <w:rsid w:val="00157C69"/>
    <w:rsid w:val="00162F19"/>
    <w:rsid w:val="00166F61"/>
    <w:rsid w:val="00174B62"/>
    <w:rsid w:val="00175841"/>
    <w:rsid w:val="0018526F"/>
    <w:rsid w:val="001978D6"/>
    <w:rsid w:val="001C7558"/>
    <w:rsid w:val="001D2CDA"/>
    <w:rsid w:val="001E2C0A"/>
    <w:rsid w:val="001E73E4"/>
    <w:rsid w:val="001F7093"/>
    <w:rsid w:val="002046CF"/>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2DAF"/>
    <w:rsid w:val="003B4003"/>
    <w:rsid w:val="003C0904"/>
    <w:rsid w:val="003C4DA5"/>
    <w:rsid w:val="003D263D"/>
    <w:rsid w:val="003D68E3"/>
    <w:rsid w:val="003E2324"/>
    <w:rsid w:val="003E301A"/>
    <w:rsid w:val="003E3541"/>
    <w:rsid w:val="003E5887"/>
    <w:rsid w:val="003F025E"/>
    <w:rsid w:val="0040275F"/>
    <w:rsid w:val="00404A1A"/>
    <w:rsid w:val="00410401"/>
    <w:rsid w:val="00411D33"/>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90D71"/>
    <w:rsid w:val="005A2D5D"/>
    <w:rsid w:val="005A6DED"/>
    <w:rsid w:val="005B4E2F"/>
    <w:rsid w:val="005C4314"/>
    <w:rsid w:val="005D1131"/>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05ED"/>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1DE9"/>
    <w:rsid w:val="00774E38"/>
    <w:rsid w:val="007826DF"/>
    <w:rsid w:val="00787F4B"/>
    <w:rsid w:val="0079087A"/>
    <w:rsid w:val="00794CF2"/>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6B74"/>
    <w:rsid w:val="00841E08"/>
    <w:rsid w:val="00842B28"/>
    <w:rsid w:val="00845A5A"/>
    <w:rsid w:val="00852D81"/>
    <w:rsid w:val="0085651A"/>
    <w:rsid w:val="00877F16"/>
    <w:rsid w:val="00882E5C"/>
    <w:rsid w:val="00883432"/>
    <w:rsid w:val="00883DDF"/>
    <w:rsid w:val="008863B3"/>
    <w:rsid w:val="008935F6"/>
    <w:rsid w:val="008956BD"/>
    <w:rsid w:val="008A3B97"/>
    <w:rsid w:val="008A52EA"/>
    <w:rsid w:val="008B2A0D"/>
    <w:rsid w:val="008C2868"/>
    <w:rsid w:val="008C4DD1"/>
    <w:rsid w:val="008D2EC8"/>
    <w:rsid w:val="008E5B2F"/>
    <w:rsid w:val="008E66F3"/>
    <w:rsid w:val="008F7FC1"/>
    <w:rsid w:val="00904BEB"/>
    <w:rsid w:val="00910862"/>
    <w:rsid w:val="00912DA2"/>
    <w:rsid w:val="0091512A"/>
    <w:rsid w:val="00923C75"/>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03BBE"/>
    <w:rsid w:val="00B0411F"/>
    <w:rsid w:val="00B05D87"/>
    <w:rsid w:val="00B1737D"/>
    <w:rsid w:val="00B22471"/>
    <w:rsid w:val="00B24672"/>
    <w:rsid w:val="00B32DB2"/>
    <w:rsid w:val="00B34FA7"/>
    <w:rsid w:val="00B41E47"/>
    <w:rsid w:val="00B434F5"/>
    <w:rsid w:val="00B450AB"/>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5AFD"/>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3E0C"/>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762F3"/>
    <w:rsid w:val="00E76C9F"/>
    <w:rsid w:val="00E77D45"/>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26D6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95DE38-2555-4517-9BB0-3201DD7C5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6456</Words>
  <Characters>36804</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43174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2020-07-07T07:52:00Z</dcterms:created>
  <dcterms:modified xsi:type="dcterms:W3CDTF">2020-07-08T08:35:00Z</dcterms:modified>
</cp:coreProperties>
</file>