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E3AB" w14:textId="77777777" w:rsidR="00740F43" w:rsidRPr="00771AE4" w:rsidRDefault="00740F43" w:rsidP="00740F43">
      <w:pPr>
        <w:pStyle w:val="Titolocopertina"/>
        <w:rPr>
          <w:rFonts w:ascii="Calibri" w:hAnsi="Calibri"/>
          <w:sz w:val="15"/>
          <w:szCs w:val="15"/>
        </w:rPr>
      </w:pPr>
      <w:bookmarkStart w:id="0" w:name="_GoBack"/>
      <w:bookmarkEnd w:id="0"/>
    </w:p>
    <w:p w14:paraId="1ECDD6AB" w14:textId="6387B33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F71091">
        <w:rPr>
          <w:b w:val="0"/>
          <w:i/>
          <w:color w:val="000000" w:themeColor="text1"/>
          <w:sz w:val="15"/>
          <w:szCs w:val="15"/>
          <w:u w:val="none"/>
        </w:rPr>
        <w:t>2</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0103B1B" w:rsidR="000D6167" w:rsidRPr="00771AE4" w:rsidRDefault="000D6167" w:rsidP="0018485F">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r w:rsidR="00C941E8">
              <w:fldChar w:fldCharType="begin"/>
            </w:r>
            <w:r w:rsidR="00C941E8">
              <w:instrText xml:space="preserve"> HYPERLINK "http://www.bosettiegatti.eu/info/norme/statali/2011_0159.htm" \l "067" </w:instrText>
            </w:r>
            <w:ins w:id="3" w:author="Autore" w:date="2018-03-02T15:08:00Z"/>
            <w:r w:rsidR="00C941E8">
              <w:fldChar w:fldCharType="separate"/>
            </w:r>
            <w:r w:rsidR="008F7FC1" w:rsidRPr="00771AE4">
              <w:rPr>
                <w:rStyle w:val="Collegamentoipertestuale"/>
                <w:rFonts w:ascii="Arial" w:hAnsi="Arial" w:cs="Arial"/>
                <w:b/>
                <w:color w:val="000000" w:themeColor="text1"/>
                <w:sz w:val="15"/>
                <w:szCs w:val="15"/>
                <w:u w:val="none"/>
              </w:rPr>
              <w:t>articolo 67 del decreto legislativo 6 settembre 2011, n. 159</w:t>
            </w:r>
            <w:r w:rsidR="00C941E8">
              <w:rPr>
                <w:rStyle w:val="Collegamentoipertestuale"/>
                <w:rFonts w:ascii="Arial" w:hAnsi="Arial" w:cs="Arial"/>
                <w:b/>
                <w:color w:val="000000" w:themeColor="text1"/>
                <w:sz w:val="15"/>
                <w:szCs w:val="15"/>
                <w:u w:val="none"/>
              </w:rPr>
              <w:fldChar w:fldCharType="end"/>
            </w:r>
            <w:r w:rsidR="008F7FC1" w:rsidRPr="00771AE4">
              <w:rPr>
                <w:rFonts w:ascii="Arial" w:hAnsi="Arial" w:cs="Arial"/>
                <w:b/>
                <w:color w:val="000000" w:themeColor="text1"/>
                <w:sz w:val="15"/>
                <w:szCs w:val="15"/>
              </w:rPr>
              <w:t xml:space="preserve"> o di un tentativo di infiltrazione mafiosa di cui all'</w:t>
            </w:r>
            <w:r w:rsidR="00C941E8">
              <w:fldChar w:fldCharType="begin"/>
            </w:r>
            <w:r w:rsidR="00C941E8">
              <w:instrText xml:space="preserve"> HYPERLINK "http://www.bosettiegatti.eu/info/norme/statali/2011_0159.htm" \l "084" </w:instrText>
            </w:r>
            <w:ins w:id="4" w:author="Autore" w:date="2018-03-02T15:08:00Z"/>
            <w:r w:rsidR="00C941E8">
              <w:fldChar w:fldCharType="separate"/>
            </w:r>
            <w:r w:rsidR="008F7FC1" w:rsidRPr="00771AE4">
              <w:rPr>
                <w:rStyle w:val="Collegamentoipertestuale"/>
                <w:rFonts w:ascii="Arial" w:hAnsi="Arial" w:cs="Arial"/>
                <w:b/>
                <w:color w:val="000000" w:themeColor="text1"/>
                <w:sz w:val="15"/>
                <w:szCs w:val="15"/>
                <w:u w:val="none"/>
              </w:rPr>
              <w:t>articolo 84, comma 4, del medesimo decreto</w:t>
            </w:r>
            <w:r w:rsidR="00C941E8">
              <w:rPr>
                <w:rStyle w:val="Collegamentoipertestuale"/>
                <w:rFonts w:ascii="Arial" w:hAnsi="Arial" w:cs="Arial"/>
                <w:b/>
                <w:color w:val="000000" w:themeColor="text1"/>
                <w:sz w:val="15"/>
                <w:szCs w:val="15"/>
                <w:u w:val="none"/>
              </w:rPr>
              <w:fldChar w:fldCharType="end"/>
            </w:r>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r w:rsidR="00C941E8">
              <w:fldChar w:fldCharType="begin"/>
            </w:r>
            <w:r w:rsidR="00C941E8">
              <w:instrText xml:space="preserve"> HYPERLINK "http://www.bosettiegatti.eu/info/norme/statali/2011_0159.htm" \l "088" </w:instrText>
            </w:r>
            <w:ins w:id="5" w:author="Autore" w:date="2018-03-02T15:08:00Z"/>
            <w:r w:rsidR="00C941E8">
              <w:fldChar w:fldCharType="separate"/>
            </w:r>
            <w:r w:rsidR="008F7FC1" w:rsidRPr="00771AE4">
              <w:rPr>
                <w:rStyle w:val="Collegamentoipertestuale"/>
                <w:rFonts w:ascii="Arial" w:hAnsi="Arial" w:cs="Arial"/>
                <w:b/>
                <w:color w:val="000000" w:themeColor="text1"/>
                <w:sz w:val="15"/>
                <w:szCs w:val="15"/>
                <w:u w:val="none"/>
              </w:rPr>
              <w:t>articoli 88, comma 4-bis</w:t>
            </w:r>
            <w:r w:rsidR="00C941E8">
              <w:rPr>
                <w:rStyle w:val="Collegamentoipertestuale"/>
                <w:rFonts w:ascii="Arial" w:hAnsi="Arial" w:cs="Arial"/>
                <w:b/>
                <w:color w:val="000000" w:themeColor="text1"/>
                <w:sz w:val="15"/>
                <w:szCs w:val="15"/>
                <w:u w:val="none"/>
              </w:rPr>
              <w:fldChar w:fldCharType="end"/>
            </w:r>
            <w:r w:rsidR="008F7FC1" w:rsidRPr="00771AE4">
              <w:rPr>
                <w:rFonts w:ascii="Arial" w:hAnsi="Arial" w:cs="Arial"/>
                <w:b/>
                <w:color w:val="000000" w:themeColor="text1"/>
                <w:sz w:val="15"/>
                <w:szCs w:val="15"/>
              </w:rPr>
              <w:t xml:space="preserve">, e </w:t>
            </w:r>
            <w:r w:rsidR="00C941E8">
              <w:fldChar w:fldCharType="begin"/>
            </w:r>
            <w:r w:rsidR="00C941E8">
              <w:instrText xml:space="preserve"> HYPERLINK "http://www.bosettiegatti.eu/info/norme/statali/2011_0159.htm" \l "092" </w:instrText>
            </w:r>
            <w:ins w:id="6" w:author="Autore" w:date="2018-03-02T15:08:00Z"/>
            <w:r w:rsidR="00C941E8">
              <w:fldChar w:fldCharType="separate"/>
            </w:r>
            <w:r w:rsidR="008F7FC1" w:rsidRPr="00771AE4">
              <w:rPr>
                <w:rStyle w:val="Collegamentoipertestuale"/>
                <w:rFonts w:ascii="Arial" w:hAnsi="Arial" w:cs="Arial"/>
                <w:b/>
                <w:color w:val="000000" w:themeColor="text1"/>
                <w:sz w:val="15"/>
                <w:szCs w:val="15"/>
                <w:u w:val="none"/>
              </w:rPr>
              <w:t>92, commi 2 e 3, del decreto legislativo 6 settembre 2011, n. 159</w:t>
            </w:r>
            <w:r w:rsidR="00C941E8">
              <w:rPr>
                <w:rStyle w:val="Collegamentoipertestuale"/>
                <w:rFonts w:ascii="Arial" w:hAnsi="Arial" w:cs="Arial"/>
                <w:b/>
                <w:color w:val="000000" w:themeColor="text1"/>
                <w:sz w:val="15"/>
                <w:szCs w:val="15"/>
                <w:u w:val="none"/>
              </w:rPr>
              <w:fldChar w:fldCharType="end"/>
            </w:r>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r w:rsidR="00C941E8">
              <w:fldChar w:fldCharType="begin"/>
            </w:r>
            <w:r w:rsidR="00C941E8">
              <w:instrText xml:space="preserve"> HYPERLINK "http://www.b</w:instrText>
            </w:r>
            <w:r w:rsidR="00C941E8">
              <w:instrText xml:space="preserve">osettiegatti.eu/info/norme/statali/2001_0231.htm" \l "09" </w:instrText>
            </w:r>
            <w:ins w:id="7" w:author="Autore" w:date="2018-03-02T15:08:00Z"/>
            <w:r w:rsidR="00C941E8">
              <w:fldChar w:fldCharType="separate"/>
            </w:r>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r w:rsidR="00C941E8">
              <w:rPr>
                <w:rStyle w:val="Collegamentoipertestuale"/>
                <w:rFonts w:ascii="Arial" w:eastAsiaTheme="majorEastAsia" w:hAnsi="Arial" w:cs="Arial"/>
                <w:color w:val="000000" w:themeColor="text1"/>
                <w:sz w:val="15"/>
                <w:szCs w:val="15"/>
                <w:u w:val="none"/>
              </w:rPr>
              <w:fldChar w:fldCharType="end"/>
            </w:r>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r w:rsidR="00C941E8">
              <w:fldChar w:fldCharType="begin"/>
            </w:r>
            <w:r w:rsidR="00C941E8">
              <w:instrText xml:space="preserve"> HYPERLINK "http://www.bosettiegatti.eu/info/norme/statali/2008_0081.htm" \l "014" </w:instrText>
            </w:r>
            <w:ins w:id="8" w:author="Autore" w:date="2018-03-02T15:08:00Z"/>
            <w:r w:rsidR="00C941E8">
              <w:fldChar w:fldCharType="separate"/>
            </w:r>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r w:rsidR="00C941E8">
              <w:rPr>
                <w:rStyle w:val="Collegamentoipertestuale"/>
                <w:rFonts w:ascii="Arial" w:eastAsiaTheme="majorEastAsia" w:hAnsi="Arial" w:cs="Arial"/>
                <w:color w:val="000000" w:themeColor="text1"/>
                <w:sz w:val="15"/>
                <w:szCs w:val="15"/>
                <w:u w:val="none"/>
              </w:rPr>
              <w:fldChar w:fldCharType="end"/>
            </w:r>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r w:rsidR="00C941E8">
              <w:fldChar w:fldCharType="begin"/>
            </w:r>
            <w:r w:rsidR="00C941E8">
              <w:instrText xml:space="preserve"> HYPERLINK "http://www.bosettiegatti.eu/info/norme/statali/1990_0055.htm" \l "17" </w:instrText>
            </w:r>
            <w:ins w:id="9" w:author="Autore" w:date="2018-03-02T15:08:00Z"/>
            <w:r w:rsidR="00C941E8">
              <w:fldChar w:fldCharType="separate"/>
            </w:r>
            <w:r w:rsidR="00836B74" w:rsidRPr="00771AE4">
              <w:rPr>
                <w:rStyle w:val="Collegamentoipertestuale"/>
                <w:rFonts w:ascii="Arial" w:eastAsiaTheme="majorEastAsia" w:hAnsi="Arial" w:cs="Arial"/>
                <w:color w:val="000000" w:themeColor="text1"/>
                <w:sz w:val="15"/>
                <w:szCs w:val="15"/>
                <w:u w:val="none"/>
              </w:rPr>
              <w:t>articolo 17 della legge 19 marzo 1990, n. 55</w:t>
            </w:r>
            <w:r w:rsidR="00C941E8">
              <w:rPr>
                <w:rStyle w:val="Collegamentoipertestuale"/>
                <w:rFonts w:ascii="Arial" w:eastAsiaTheme="majorEastAsia" w:hAnsi="Arial" w:cs="Arial"/>
                <w:color w:val="000000" w:themeColor="text1"/>
                <w:sz w:val="15"/>
                <w:szCs w:val="15"/>
                <w:u w:val="none"/>
              </w:rPr>
              <w:fldChar w:fldCharType="end"/>
            </w:r>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r w:rsidR="00C941E8">
              <w:fldChar w:fldCharType="begin"/>
            </w:r>
            <w:r w:rsidR="00C941E8">
              <w:instrText xml:space="preserve"> HYPERLINK "http://www.bosettiegatti.eu/info/norme/statali/1999_0068.htm" \l "17" </w:instrText>
            </w:r>
            <w:ins w:id="10" w:author="Autore" w:date="2018-03-02T15:08:00Z"/>
            <w:r w:rsidR="00C941E8">
              <w:fldChar w:fldCharType="separate"/>
            </w:r>
            <w:r w:rsidR="00836B74" w:rsidRPr="00771AE4">
              <w:rPr>
                <w:rStyle w:val="Collegamentoipertestuale"/>
                <w:rFonts w:ascii="Arial" w:eastAsiaTheme="majorEastAsia" w:hAnsi="Arial" w:cs="Arial"/>
                <w:color w:val="000000" w:themeColor="text1"/>
                <w:sz w:val="15"/>
                <w:szCs w:val="15"/>
                <w:u w:val="none"/>
              </w:rPr>
              <w:t>a legge 12 marzo 1999, n. 68</w:t>
            </w:r>
            <w:r w:rsidR="00C941E8">
              <w:rPr>
                <w:rStyle w:val="Collegamentoipertestuale"/>
                <w:rFonts w:ascii="Arial" w:eastAsiaTheme="majorEastAsia" w:hAnsi="Arial" w:cs="Arial"/>
                <w:color w:val="000000" w:themeColor="text1"/>
                <w:sz w:val="15"/>
                <w:szCs w:val="15"/>
                <w:u w:val="none"/>
              </w:rPr>
              <w:fldChar w:fldCharType="end"/>
            </w:r>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r w:rsidR="00C941E8">
              <w:fldChar w:fldCharType="begin"/>
            </w:r>
            <w:r w:rsidR="00C941E8">
              <w:instrText xml:space="preserve"> HYPERLINK "http://www.bosettiegatti.eu/info/norme/statali/codicecivile.htm" \l "2359" </w:instrText>
            </w:r>
            <w:ins w:id="11" w:author="Autore" w:date="2018-03-02T15:08:00Z"/>
            <w:r w:rsidR="00C941E8">
              <w:fldChar w:fldCharType="separate"/>
            </w:r>
            <w:r w:rsidRPr="00771AE4">
              <w:rPr>
                <w:rStyle w:val="Collegamentoipertestuale"/>
                <w:rFonts w:ascii="Arial" w:eastAsiaTheme="majorEastAsia" w:hAnsi="Arial" w:cs="Arial"/>
                <w:color w:val="000000" w:themeColor="text1"/>
                <w:sz w:val="15"/>
                <w:szCs w:val="15"/>
                <w:u w:val="none"/>
              </w:rPr>
              <w:t>articolo 2359 del codice civile</w:t>
            </w:r>
            <w:r w:rsidR="00C941E8">
              <w:rPr>
                <w:rStyle w:val="Collegamentoipertestuale"/>
                <w:rFonts w:ascii="Arial" w:eastAsiaTheme="majorEastAsia" w:hAnsi="Arial" w:cs="Arial"/>
                <w:color w:val="000000" w:themeColor="text1"/>
                <w:sz w:val="15"/>
                <w:szCs w:val="15"/>
                <w:u w:val="none"/>
              </w:rPr>
              <w:fldChar w:fldCharType="end"/>
            </w:r>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12" w:name="_DV_M4300"/>
            <w:bookmarkStart w:id="13" w:name="_DV_M4301"/>
            <w:bookmarkEnd w:id="12"/>
            <w:bookmarkEnd w:id="1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14" w:name="_DV_M4307"/>
      <w:bookmarkStart w:id="15" w:name="_DV_M4308"/>
      <w:bookmarkStart w:id="16" w:name="_DV_M4309"/>
      <w:bookmarkStart w:id="17" w:name="_DV_M4310"/>
      <w:bookmarkStart w:id="18" w:name="_DV_M4311"/>
      <w:bookmarkStart w:id="19" w:name="_DV_M4312"/>
      <w:bookmarkEnd w:id="14"/>
      <w:bookmarkEnd w:id="15"/>
      <w:bookmarkEnd w:id="16"/>
      <w:bookmarkEnd w:id="17"/>
      <w:bookmarkEnd w:id="18"/>
      <w:bookmarkEnd w:id="1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40905" w14:textId="77777777" w:rsidR="00C941E8" w:rsidRDefault="00C941E8" w:rsidP="00472387">
      <w:pPr>
        <w:spacing w:before="0" w:after="0"/>
      </w:pPr>
      <w:r>
        <w:separator/>
      </w:r>
    </w:p>
  </w:endnote>
  <w:endnote w:type="continuationSeparator" w:id="0">
    <w:p w14:paraId="4476D468" w14:textId="77777777" w:rsidR="00C941E8" w:rsidRDefault="00C941E8" w:rsidP="00472387">
      <w:pPr>
        <w:spacing w:before="0" w:after="0"/>
      </w:pPr>
      <w:r>
        <w:continuationSeparator/>
      </w:r>
    </w:p>
  </w:endnote>
  <w:endnote w:type="continuationNotice" w:id="1">
    <w:p w14:paraId="575E4E6E" w14:textId="77777777" w:rsidR="00C941E8" w:rsidRDefault="00C941E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D2C90" w14:textId="77777777" w:rsidR="00B90566" w:rsidRDefault="00B9056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30202C">
          <w:rPr>
            <w:noProof/>
          </w:rPr>
          <w:t>17</w:t>
        </w:r>
        <w:r>
          <w:fldChar w:fldCharType="end"/>
        </w:r>
      </w:p>
    </w:sdtContent>
  </w:sdt>
  <w:p w14:paraId="3D4AF41F" w14:textId="45A427DE"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25C86" w14:textId="77777777" w:rsidR="00B90566" w:rsidRDefault="00B905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197A4" w14:textId="77777777" w:rsidR="00C941E8" w:rsidRDefault="00C941E8" w:rsidP="00472387">
      <w:pPr>
        <w:spacing w:before="0" w:after="0"/>
      </w:pPr>
      <w:r>
        <w:separator/>
      </w:r>
    </w:p>
  </w:footnote>
  <w:footnote w:type="continuationSeparator" w:id="0">
    <w:p w14:paraId="379A1F83" w14:textId="77777777" w:rsidR="00C941E8" w:rsidRDefault="00C941E8" w:rsidP="00472387">
      <w:pPr>
        <w:spacing w:before="0" w:after="0"/>
      </w:pPr>
      <w:r>
        <w:continuationSeparator/>
      </w:r>
    </w:p>
  </w:footnote>
  <w:footnote w:type="continuationNotice" w:id="1">
    <w:p w14:paraId="5A5C1045" w14:textId="77777777" w:rsidR="00C941E8" w:rsidRDefault="00C941E8">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FD99E" w14:textId="77777777" w:rsidR="00B90566" w:rsidRDefault="00B9056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E8217" w14:textId="77777777" w:rsidR="00B90566" w:rsidRDefault="00B9056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547D5" w14:textId="77777777" w:rsidR="00B90566" w:rsidRDefault="00B9056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485F"/>
    <w:rsid w:val="0018526F"/>
    <w:rsid w:val="001978D6"/>
    <w:rsid w:val="001C34B3"/>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B1197"/>
    <w:rsid w:val="002B2A5C"/>
    <w:rsid w:val="002C221E"/>
    <w:rsid w:val="002C6910"/>
    <w:rsid w:val="002C70BC"/>
    <w:rsid w:val="002D078A"/>
    <w:rsid w:val="002D3CF7"/>
    <w:rsid w:val="002E3767"/>
    <w:rsid w:val="002E7161"/>
    <w:rsid w:val="002E73DC"/>
    <w:rsid w:val="0030202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2F73"/>
    <w:rsid w:val="004255A6"/>
    <w:rsid w:val="00434ECD"/>
    <w:rsid w:val="0046070F"/>
    <w:rsid w:val="004667F5"/>
    <w:rsid w:val="0047120F"/>
    <w:rsid w:val="00472387"/>
    <w:rsid w:val="00480085"/>
    <w:rsid w:val="00483CD5"/>
    <w:rsid w:val="00490789"/>
    <w:rsid w:val="004A0365"/>
    <w:rsid w:val="004B1B84"/>
    <w:rsid w:val="004B2302"/>
    <w:rsid w:val="004C1FF7"/>
    <w:rsid w:val="004D3E03"/>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02B9"/>
    <w:rsid w:val="005A2D5D"/>
    <w:rsid w:val="005A6DED"/>
    <w:rsid w:val="005B4E2F"/>
    <w:rsid w:val="005C4314"/>
    <w:rsid w:val="005D1F4F"/>
    <w:rsid w:val="005D4886"/>
    <w:rsid w:val="005D60E4"/>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4667"/>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2D0"/>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0566"/>
    <w:rsid w:val="00B97715"/>
    <w:rsid w:val="00B97FD0"/>
    <w:rsid w:val="00BA1746"/>
    <w:rsid w:val="00BA3CBB"/>
    <w:rsid w:val="00BA4794"/>
    <w:rsid w:val="00BA76A5"/>
    <w:rsid w:val="00BB622B"/>
    <w:rsid w:val="00BD79D5"/>
    <w:rsid w:val="00BE4ED2"/>
    <w:rsid w:val="00BF03A8"/>
    <w:rsid w:val="00BF2007"/>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941E8"/>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1EFF"/>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1091"/>
    <w:rsid w:val="00F7302B"/>
    <w:rsid w:val="00F73670"/>
    <w:rsid w:val="00F84A30"/>
    <w:rsid w:val="00F939E1"/>
    <w:rsid w:val="00FA4EA8"/>
    <w:rsid w:val="00FA51F9"/>
    <w:rsid w:val="00FA7DD1"/>
    <w:rsid w:val="00FB0E55"/>
    <w:rsid w:val="00FB12BD"/>
    <w:rsid w:val="00FB219B"/>
    <w:rsid w:val="00FB3DFA"/>
    <w:rsid w:val="00FB5F8E"/>
    <w:rsid w:val="00FC41B5"/>
    <w:rsid w:val="00FE00F5"/>
    <w:rsid w:val="00FF4B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9B3AF-7BFE-4266-99EE-22B6ED502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6118</Words>
  <Characters>36649</Characters>
  <Application>Microsoft Office Word</Application>
  <DocSecurity>0</DocSecurity>
  <Lines>621</Lines>
  <Paragraphs>368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42399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2018-03-01T08:38:00Z</dcterms:created>
  <dcterms:modified xsi:type="dcterms:W3CDTF">2018-03-02T14:08:00Z</dcterms:modified>
</cp:coreProperties>
</file>