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1F4D50">
        <w:rPr>
          <w:rFonts w:cs="Arial"/>
          <w:b/>
          <w:sz w:val="22"/>
          <w:szCs w:val="22"/>
        </w:rPr>
        <w:t>14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9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E08" w:rsidRDefault="00061E08">
      <w:r>
        <w:separator/>
      </w:r>
    </w:p>
  </w:endnote>
  <w:endnote w:type="continuationSeparator" w:id="0">
    <w:p w:rsidR="00061E08" w:rsidRDefault="00061E08">
      <w:r>
        <w:continuationSeparator/>
      </w:r>
    </w:p>
  </w:endnote>
  <w:endnote w:type="continuationNotice" w:id="1">
    <w:p w:rsidR="00061E08" w:rsidRDefault="00061E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AF" w:rsidRDefault="006874A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ins w:id="1" w:author="Autore">
              <w:r w:rsidR="006874AF" w:rsidRPr="006874AF">
                <w:rPr>
                  <w:rStyle w:val="Numeropagina"/>
                  <w:noProof/>
                  <w:rPrChange w:id="2" w:author="Autore">
                    <w:rPr/>
                  </w:rPrChange>
                </w:rPr>
                <w:t>1</w:t>
              </w:r>
            </w:ins>
            <w:del w:id="3" w:author="Autore">
              <w:r w:rsidR="00200612" w:rsidRPr="00200612" w:rsidDel="006874AF">
                <w:rPr>
                  <w:rStyle w:val="Numeropagina"/>
                  <w:noProof/>
                </w:rPr>
                <w:delText>2</w:delText>
              </w:r>
            </w:del>
          </w:fldSimple>
        </w:p>
      </w:tc>
    </w:tr>
  </w:tbl>
  <w:p w:rsidR="00BE4B78" w:rsidRDefault="00BE4B7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6874AF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6874AF" w:rsidRPr="006874AF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E08" w:rsidRDefault="00061E08">
      <w:r>
        <w:separator/>
      </w:r>
    </w:p>
  </w:footnote>
  <w:footnote w:type="continuationSeparator" w:id="0">
    <w:p w:rsidR="00061E08" w:rsidRDefault="00061E08">
      <w:r>
        <w:continuationSeparator/>
      </w:r>
    </w:p>
  </w:footnote>
  <w:footnote w:type="continuationNotice" w:id="1">
    <w:p w:rsidR="00061E08" w:rsidRDefault="00061E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4AF" w:rsidRDefault="006874A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1E08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3794C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4D50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1FF1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218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43C"/>
    <w:rsid w:val="006874AF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97B24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06A3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3EA2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ogei.it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4C0D5-9A11-469E-8410-06E6DCFF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2018-10-08T11:06:00Z</dcterms:created>
  <dcterms:modified xsi:type="dcterms:W3CDTF">2018-10-08T11:06:00Z</dcterms:modified>
</cp:coreProperties>
</file>