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062A3663"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2FDE947C" w:rsidR="000D6167" w:rsidRPr="00447C9F" w:rsidRDefault="00447C9F" w:rsidP="00F84A30">
            <w:pPr>
              <w:rPr>
                <w:rFonts w:ascii="Arial" w:hAnsi="Arial"/>
                <w:sz w:val="14"/>
              </w:rPr>
            </w:pPr>
            <w:r w:rsidRPr="00447C9F">
              <w:rPr>
                <w:rFonts w:ascii="Arial" w:hAnsi="Arial" w:cs="Arial"/>
                <w:sz w:val="14"/>
                <w:szCs w:val="14"/>
              </w:rPr>
              <w:t>Gara per la fornitura di licenze software SAP, dei servizi di manutenzione e di supporto specialistico per RGS-IGRUE</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52D7D8C" w:rsidR="000D6167" w:rsidRPr="00C82A8C" w:rsidRDefault="000D6167">
            <w:pPr>
              <w:rPr>
                <w:rFonts w:ascii="Arial" w:hAnsi="Arial" w:cs="Arial"/>
                <w:color w:val="000000" w:themeColor="text1"/>
                <w:sz w:val="14"/>
                <w:szCs w:val="14"/>
              </w:rPr>
            </w:pPr>
            <w:r w:rsidRPr="00C82A8C">
              <w:rPr>
                <w:rFonts w:ascii="Arial" w:hAnsi="Arial" w:cs="Arial"/>
                <w:sz w:val="14"/>
                <w:szCs w:val="14"/>
              </w:rPr>
              <w:t xml:space="preserve">ID </w:t>
            </w:r>
            <w:r w:rsidR="00447C9F">
              <w:rPr>
                <w:rFonts w:ascii="Arial" w:hAnsi="Arial" w:cs="Arial"/>
                <w:sz w:val="14"/>
                <w:szCs w:val="14"/>
              </w:rPr>
              <w:t>1701</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Del="00447C9F" w:rsidRDefault="000D6167" w:rsidP="00F84A30">
            <w:pPr>
              <w:rPr>
                <w:del w:id="1" w:author="Autore" w:date="2016-12-22T15:47:00Z"/>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73E75FE2" w14:textId="5DBFF383" w:rsidR="000D6167" w:rsidRPr="00C82A8C" w:rsidRDefault="000D6167" w:rsidP="00F84A30">
            <w:pPr>
              <w:rPr>
                <w:rFonts w:ascii="Arial" w:hAnsi="Arial" w:cs="Arial"/>
                <w:color w:val="000000" w:themeColor="text1"/>
                <w:sz w:val="14"/>
                <w:szCs w:val="14"/>
              </w:rPr>
            </w:pPr>
          </w:p>
        </w:tc>
        <w:tc>
          <w:tcPr>
            <w:tcW w:w="4645" w:type="dxa"/>
            <w:shd w:val="clear" w:color="auto" w:fill="auto"/>
          </w:tcPr>
          <w:p w14:paraId="0E565133" w14:textId="7D488C36" w:rsidR="004B1B84" w:rsidRPr="00447C9F" w:rsidRDefault="00C43302" w:rsidP="00F84A30">
            <w:pPr>
              <w:suppressAutoHyphens/>
              <w:rPr>
                <w:rFonts w:ascii="Arial" w:hAnsi="Arial" w:cs="Arial"/>
                <w:sz w:val="14"/>
                <w:szCs w:val="14"/>
              </w:rPr>
            </w:pPr>
            <w:r w:rsidRPr="00C43302">
              <w:rPr>
                <w:rFonts w:ascii="Arial" w:hAnsi="Arial" w:cs="Arial"/>
                <w:sz w:val="14"/>
                <w:szCs w:val="14"/>
              </w:rPr>
              <w:t>69601029DC</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3"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3"/>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0D8E7E4E" w:rsidR="008E5B2F" w:rsidRPr="00C82A8C" w:rsidRDefault="00472387" w:rsidP="009E3339">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72338E" w:rsidRDefault="00472387" w:rsidP="00F84A30">
      <w:pPr>
        <w:pStyle w:val="SectionTitle"/>
        <w:spacing w:before="0" w:after="0"/>
        <w:jc w:val="both"/>
        <w:rPr>
          <w:rFonts w:ascii="Arial" w:hAnsi="Arial" w:cs="Arial"/>
          <w:b w:val="0"/>
          <w:caps/>
          <w:smallCaps w:val="0"/>
          <w:color w:val="000000" w:themeColor="text1"/>
          <w:sz w:val="16"/>
          <w:szCs w:val="16"/>
        </w:rPr>
      </w:pPr>
      <w:r w:rsidRPr="0072338E">
        <w:rPr>
          <w:rFonts w:ascii="Arial" w:hAnsi="Arial" w:cs="Arial"/>
          <w:b w:val="0"/>
          <w:caps/>
          <w:smallCaps w:val="0"/>
          <w:color w:val="000000" w:themeColor="text1"/>
          <w:sz w:val="16"/>
          <w:szCs w:val="16"/>
        </w:rPr>
        <w:sym w:font="Symbol" w:char="F061"/>
      </w:r>
      <w:r w:rsidRPr="0072338E">
        <w:rPr>
          <w:rFonts w:ascii="Arial" w:hAnsi="Arial" w:cs="Arial"/>
          <w:b w:val="0"/>
          <w:caps/>
          <w:smallCaps w:val="0"/>
          <w:color w:val="000000" w:themeColor="text1"/>
          <w:sz w:val="16"/>
          <w:szCs w:val="16"/>
        </w:rPr>
        <w:t>: Indicazione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4AC7DCA3"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06830E1"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1E4254A3" w:rsidR="00472387" w:rsidRPr="00C82A8C" w:rsidRDefault="00AB4C38"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 xml:space="preserve">Il </w:t>
      </w:r>
      <w:r w:rsidRPr="00AB4C38">
        <w:rPr>
          <w:rFonts w:ascii="Arial" w:hAnsi="Arial" w:cs="Arial"/>
          <w:i/>
          <w:color w:val="000000" w:themeColor="text1"/>
          <w:sz w:val="15"/>
          <w:szCs w:val="15"/>
        </w:rPr>
        <w:t xml:space="preserve">sottoscritto/I sottoscritti autorizza/autorizzano formalmente la </w:t>
      </w:r>
      <w:r w:rsidRPr="00AB4C38">
        <w:rPr>
          <w:rFonts w:ascii="Arial" w:hAnsi="Arial" w:cs="Arial"/>
          <w:b/>
          <w:i/>
          <w:color w:val="000000" w:themeColor="text1"/>
          <w:sz w:val="15"/>
          <w:szCs w:val="15"/>
        </w:rPr>
        <w:t>CONSIP S.P.</w:t>
      </w:r>
      <w:r w:rsidRPr="00AB4C38">
        <w:rPr>
          <w:rFonts w:ascii="Arial" w:hAnsi="Arial"/>
          <w:b/>
          <w:i/>
          <w:color w:val="000000" w:themeColor="text1"/>
          <w:sz w:val="15"/>
        </w:rPr>
        <w:t>A</w:t>
      </w:r>
      <w:r w:rsidRPr="00AB4C38">
        <w:rPr>
          <w:rFonts w:ascii="Arial" w:hAnsi="Arial" w:cs="Arial"/>
          <w:b/>
          <w:i/>
          <w:color w:val="000000" w:themeColor="text1"/>
          <w:sz w:val="15"/>
          <w:szCs w:val="15"/>
        </w:rPr>
        <w:t>.</w:t>
      </w:r>
      <w:r w:rsidRPr="00AB4C38">
        <w:rPr>
          <w:rFonts w:ascii="Arial" w:hAnsi="Arial" w:cs="Arial"/>
          <w:i/>
          <w:color w:val="000000" w:themeColor="text1"/>
          <w:sz w:val="15"/>
          <w:szCs w:val="15"/>
        </w:rPr>
        <w:t xml:space="preserve"> ad accedere ai documenti complementari alle informazioni, </w:t>
      </w:r>
      <w:r w:rsidRPr="00AB4C38">
        <w:rPr>
          <w:rFonts w:ascii="Arial" w:hAnsi="Arial"/>
          <w:i/>
          <w:color w:val="000000" w:themeColor="text1"/>
          <w:sz w:val="15"/>
        </w:rPr>
        <w:t>di cui ai punti</w:t>
      </w:r>
      <w:r w:rsidRPr="00AB4C38">
        <w:rPr>
          <w:rFonts w:ascii="Arial" w:hAnsi="Arial" w:cs="Arial"/>
          <w:i/>
          <w:color w:val="000000" w:themeColor="text1"/>
          <w:sz w:val="15"/>
          <w:szCs w:val="15"/>
        </w:rPr>
        <w:t xml:space="preserve"> precedenti del presente documento di gara unico europeo, </w:t>
      </w:r>
      <w:r w:rsidRPr="00AB4C38">
        <w:rPr>
          <w:rFonts w:ascii="Arial" w:hAnsi="Arial"/>
          <w:i/>
          <w:color w:val="000000" w:themeColor="text1"/>
          <w:sz w:val="15"/>
        </w:rPr>
        <w:t xml:space="preserve">ai fini della procedura </w:t>
      </w:r>
      <w:r w:rsidRPr="00AB4C38">
        <w:rPr>
          <w:rFonts w:ascii="Arial" w:hAnsi="Arial" w:cs="Arial"/>
          <w:i/>
          <w:color w:val="000000" w:themeColor="text1"/>
          <w:sz w:val="15"/>
          <w:szCs w:val="15"/>
        </w:rPr>
        <w:t>indicata</w:t>
      </w:r>
      <w:r w:rsidRPr="00AB4C38">
        <w:rPr>
          <w:rFonts w:ascii="Arial" w:hAnsi="Arial"/>
          <w:i/>
          <w:color w:val="000000" w:themeColor="text1"/>
          <w:sz w:val="15"/>
        </w:rPr>
        <w:t xml:space="preserve"> nella </w:t>
      </w:r>
      <w:r w:rsidRPr="00AB4C38">
        <w:rPr>
          <w:rFonts w:ascii="Arial" w:hAnsi="Arial" w:cs="Arial"/>
          <w:i/>
          <w:color w:val="000000" w:themeColor="text1"/>
          <w:sz w:val="15"/>
          <w:szCs w:val="15"/>
        </w:rPr>
        <w:t>PARTE I del presente documento.</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E1B67" w14:textId="77777777" w:rsidR="0079528A" w:rsidRDefault="0079528A" w:rsidP="00472387">
      <w:pPr>
        <w:spacing w:before="0" w:after="0"/>
      </w:pPr>
      <w:r>
        <w:separator/>
      </w:r>
    </w:p>
  </w:endnote>
  <w:endnote w:type="continuationSeparator" w:id="0">
    <w:p w14:paraId="19D2BF71" w14:textId="77777777" w:rsidR="0079528A" w:rsidRDefault="0079528A" w:rsidP="00472387">
      <w:pPr>
        <w:spacing w:before="0" w:after="0"/>
      </w:pPr>
      <w:r>
        <w:continuationSeparator/>
      </w:r>
    </w:p>
  </w:endnote>
  <w:endnote w:type="continuationNotice" w:id="1">
    <w:p w14:paraId="3B68A6D3" w14:textId="77777777" w:rsidR="0079528A" w:rsidRDefault="007952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5479E9">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1C9AF" w14:textId="77777777" w:rsidR="0079528A" w:rsidRDefault="0079528A" w:rsidP="00472387">
      <w:pPr>
        <w:spacing w:before="0" w:after="0"/>
      </w:pPr>
      <w:r>
        <w:separator/>
      </w:r>
    </w:p>
  </w:footnote>
  <w:footnote w:type="continuationSeparator" w:id="0">
    <w:p w14:paraId="00FC4B14" w14:textId="77777777" w:rsidR="0079528A" w:rsidRDefault="0079528A" w:rsidP="00472387">
      <w:pPr>
        <w:spacing w:before="0" w:after="0"/>
      </w:pPr>
      <w:r>
        <w:continuationSeparator/>
      </w:r>
    </w:p>
  </w:footnote>
  <w:footnote w:type="continuationNotice" w:id="1">
    <w:p w14:paraId="3FCDB995" w14:textId="77777777" w:rsidR="0079528A" w:rsidRDefault="0079528A">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563D"/>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2F76E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47C9F"/>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F58FD"/>
    <w:rsid w:val="005063EB"/>
    <w:rsid w:val="00515B8A"/>
    <w:rsid w:val="005305AC"/>
    <w:rsid w:val="00531394"/>
    <w:rsid w:val="005426D4"/>
    <w:rsid w:val="00543E2A"/>
    <w:rsid w:val="005479E9"/>
    <w:rsid w:val="005504B9"/>
    <w:rsid w:val="005564F5"/>
    <w:rsid w:val="00564D5B"/>
    <w:rsid w:val="005A2D5D"/>
    <w:rsid w:val="005A6DED"/>
    <w:rsid w:val="005B4E2F"/>
    <w:rsid w:val="005C4314"/>
    <w:rsid w:val="005D1F4F"/>
    <w:rsid w:val="005D4886"/>
    <w:rsid w:val="005D6E5F"/>
    <w:rsid w:val="005D731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77AB"/>
    <w:rsid w:val="0072338E"/>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528A"/>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4C38"/>
    <w:rsid w:val="00AB562E"/>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302"/>
    <w:rsid w:val="00C44FD5"/>
    <w:rsid w:val="00C45BF0"/>
    <w:rsid w:val="00C45E28"/>
    <w:rsid w:val="00C52492"/>
    <w:rsid w:val="00C60BA1"/>
    <w:rsid w:val="00C70ACF"/>
    <w:rsid w:val="00C72729"/>
    <w:rsid w:val="00C82A8C"/>
    <w:rsid w:val="00C9158B"/>
    <w:rsid w:val="00CA3730"/>
    <w:rsid w:val="00CB257F"/>
    <w:rsid w:val="00CB3024"/>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0EE2"/>
    <w:rsid w:val="00E8283A"/>
    <w:rsid w:val="00E833E9"/>
    <w:rsid w:val="00E855ED"/>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E9F746-3580-4999-931C-CEAC8C0C0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6373</Words>
  <Characters>36329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2016-07-26T10:57:00Z</dcterms:created>
  <dcterms:modified xsi:type="dcterms:W3CDTF">2017-02-02T00:14:00Z</dcterms:modified>
</cp:coreProperties>
</file>