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CDD6AB" w14:textId="1CDD9D6C" w:rsidR="00472387" w:rsidRPr="00771AE4" w:rsidRDefault="00D4261A" w:rsidP="002C70BC">
      <w:pPr>
        <w:pStyle w:val="Annexetitre"/>
        <w:spacing w:before="0" w:after="0"/>
        <w:rPr>
          <w:b w:val="0"/>
          <w:i/>
          <w:color w:val="000000" w:themeColor="text1"/>
          <w:sz w:val="15"/>
          <w:szCs w:val="15"/>
          <w:u w:val="none"/>
        </w:rPr>
      </w:pPr>
      <w:bookmarkStart w:id="0" w:name="_GoBack"/>
      <w:bookmarkEnd w:id="0"/>
      <w:r w:rsidRPr="00771AE4">
        <w:rPr>
          <w:b w:val="0"/>
          <w:i/>
          <w:color w:val="000000" w:themeColor="text1"/>
          <w:sz w:val="15"/>
          <w:szCs w:val="15"/>
          <w:u w:val="none"/>
        </w:rPr>
        <w:t>Allegato</w:t>
      </w:r>
      <w:r w:rsidR="000B1316" w:rsidRPr="00771AE4">
        <w:rPr>
          <w:b w:val="0"/>
          <w:i/>
          <w:color w:val="000000" w:themeColor="text1"/>
          <w:sz w:val="15"/>
          <w:szCs w:val="15"/>
          <w:u w:val="none"/>
        </w:rPr>
        <w:t xml:space="preserve"> 1</w:t>
      </w:r>
    </w:p>
    <w:p w14:paraId="59B12F31" w14:textId="77777777" w:rsidR="00472387" w:rsidRPr="00771AE4" w:rsidRDefault="00472387" w:rsidP="00F84A30">
      <w:pPr>
        <w:spacing w:before="0" w:after="0"/>
        <w:rPr>
          <w:color w:val="000000" w:themeColor="text1"/>
          <w:sz w:val="15"/>
          <w:szCs w:val="15"/>
        </w:rPr>
      </w:pPr>
    </w:p>
    <w:p w14:paraId="7D6C592B" w14:textId="77777777" w:rsidR="000022F9" w:rsidRPr="00771AE4" w:rsidRDefault="000022F9" w:rsidP="00F84A30">
      <w:pPr>
        <w:pStyle w:val="Annexetitre"/>
        <w:spacing w:before="0" w:after="0"/>
        <w:jc w:val="both"/>
        <w:rPr>
          <w:caps/>
          <w:color w:val="000000" w:themeColor="text1"/>
          <w:sz w:val="15"/>
          <w:szCs w:val="15"/>
          <w:u w:val="none"/>
        </w:rPr>
      </w:pPr>
    </w:p>
    <w:p w14:paraId="40A5B5D1" w14:textId="45D24E05" w:rsidR="00472387" w:rsidRPr="00771AE4" w:rsidRDefault="00472387" w:rsidP="00F84A30">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14:paraId="303CDBAF" w14:textId="77777777" w:rsidR="000022F9" w:rsidRPr="00771AE4" w:rsidRDefault="000022F9" w:rsidP="00F84A30">
      <w:pPr>
        <w:rPr>
          <w:color w:val="000000" w:themeColor="text1"/>
          <w:sz w:val="15"/>
          <w:szCs w:val="15"/>
        </w:rPr>
      </w:pPr>
    </w:p>
    <w:p w14:paraId="29C48A5D" w14:textId="77777777" w:rsidR="00472387" w:rsidRPr="00771AE4" w:rsidRDefault="00472387" w:rsidP="00F84A30">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14:paraId="73FCD7B1" w14:textId="77777777" w:rsidR="000022F9" w:rsidRPr="00771AE4" w:rsidRDefault="000022F9" w:rsidP="00F84A30">
      <w:pPr>
        <w:spacing w:before="0" w:after="0"/>
        <w:rPr>
          <w:color w:val="000000" w:themeColor="text1"/>
          <w:sz w:val="15"/>
          <w:szCs w:val="15"/>
        </w:rPr>
      </w:pPr>
    </w:p>
    <w:p w14:paraId="45EB8D3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771AE4">
        <w:rPr>
          <w:rStyle w:val="Rimandonotaapidipagina"/>
          <w:rFonts w:ascii="Arial" w:hAnsi="Arial" w:cs="Arial"/>
          <w:b/>
          <w:color w:val="000000" w:themeColor="text1"/>
          <w:w w:val="0"/>
          <w:sz w:val="15"/>
          <w:szCs w:val="15"/>
        </w:rPr>
        <w:footnoteReference w:id="2"/>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3"/>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14:paraId="7894A694"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14:paraId="757E4451"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Numero dell'avviso nella GU S: [ ][ ][ ][ ]/S [ ][ ][ ]–[ ][ ][ ][ ][ ][ ][ ]</w:t>
      </w:r>
    </w:p>
    <w:p w14:paraId="080FD2D6"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
    <w:p w14:paraId="50FE1E27" w14:textId="77777777" w:rsidR="00472387" w:rsidRPr="00771AE4"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14:paraId="4CBB98BA"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7111B1" w14:textId="77777777" w:rsidTr="00D62E03">
        <w:trPr>
          <w:trHeight w:val="349"/>
        </w:trPr>
        <w:tc>
          <w:tcPr>
            <w:tcW w:w="4644" w:type="dxa"/>
            <w:shd w:val="clear" w:color="auto" w:fill="auto"/>
          </w:tcPr>
          <w:p w14:paraId="53DEEE69"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14:paraId="2A6D1FFE"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2CC1CD6" w14:textId="77777777" w:rsidTr="00D62E03">
        <w:trPr>
          <w:trHeight w:val="349"/>
        </w:trPr>
        <w:tc>
          <w:tcPr>
            <w:tcW w:w="4644" w:type="dxa"/>
            <w:shd w:val="clear" w:color="auto" w:fill="auto"/>
          </w:tcPr>
          <w:p w14:paraId="07C0728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14:paraId="7CF6FDA8" w14:textId="77777777" w:rsidR="00625536" w:rsidRPr="00771AE4" w:rsidRDefault="00625536"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771AE4" w:rsidRDefault="00711B60" w:rsidP="00711B60">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w:t>
            </w:r>
            <w:r w:rsidR="000B1316" w:rsidRPr="00771AE4">
              <w:rPr>
                <w:rFonts w:ascii="Arial" w:hAnsi="Arial" w:cs="Arial"/>
                <w:color w:val="000000" w:themeColor="text1"/>
                <w:sz w:val="15"/>
                <w:szCs w:val="15"/>
              </w:rPr>
              <w:t xml:space="preserve"> a socio unico</w:t>
            </w:r>
          </w:p>
          <w:p w14:paraId="5D0CE578" w14:textId="7A78944F" w:rsidR="00472387" w:rsidRPr="00771AE4" w:rsidRDefault="000B1316"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711B60" w:rsidRPr="00771AE4" w14:paraId="34CEC065" w14:textId="77777777" w:rsidTr="00D62E03">
        <w:trPr>
          <w:trHeight w:val="485"/>
        </w:trPr>
        <w:tc>
          <w:tcPr>
            <w:tcW w:w="4644" w:type="dxa"/>
            <w:shd w:val="clear" w:color="auto" w:fill="auto"/>
          </w:tcPr>
          <w:p w14:paraId="7B7B1B53"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r w:rsidR="00033F19" w:rsidRPr="00771AE4">
              <w:rPr>
                <w:rFonts w:ascii="Arial" w:hAnsi="Arial" w:cs="Arial"/>
                <w:b/>
                <w:color w:val="000000" w:themeColor="text1"/>
                <w:sz w:val="15"/>
                <w:szCs w:val="15"/>
              </w:rPr>
              <w:t xml:space="preserve"> </w:t>
            </w:r>
          </w:p>
        </w:tc>
      </w:tr>
      <w:tr w:rsidR="000D6167" w:rsidRPr="00771AE4" w14:paraId="13E14759" w14:textId="77777777" w:rsidTr="00D62E03">
        <w:trPr>
          <w:trHeight w:val="484"/>
        </w:trPr>
        <w:tc>
          <w:tcPr>
            <w:tcW w:w="4644" w:type="dxa"/>
            <w:shd w:val="clear" w:color="auto" w:fill="auto"/>
          </w:tcPr>
          <w:p w14:paraId="7AB7C3A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14:paraId="76D992CA" w14:textId="09E1860F" w:rsidR="000D6167" w:rsidRPr="00771AE4" w:rsidRDefault="00725D91" w:rsidP="00F84A30">
            <w:pPr>
              <w:rPr>
                <w:rFonts w:ascii="Arial" w:hAnsi="Arial" w:cs="Arial"/>
                <w:color w:val="000000" w:themeColor="text1"/>
                <w:sz w:val="15"/>
                <w:szCs w:val="15"/>
              </w:rPr>
            </w:pPr>
            <w:r>
              <w:rPr>
                <w:rFonts w:ascii="Arial" w:hAnsi="Arial" w:cs="Arial"/>
                <w:color w:val="000000" w:themeColor="text1"/>
                <w:sz w:val="15"/>
                <w:szCs w:val="15"/>
              </w:rPr>
              <w:t>A</w:t>
            </w:r>
            <w:r w:rsidRPr="00725D91">
              <w:rPr>
                <w:rFonts w:ascii="Arial" w:hAnsi="Arial" w:cs="Arial"/>
                <w:color w:val="000000" w:themeColor="text1"/>
                <w:sz w:val="15"/>
                <w:szCs w:val="15"/>
              </w:rPr>
              <w:t>ppalto di servizi professionali a supporto delle attività di corporate governance per Sogei S.p.A.</w:t>
            </w:r>
          </w:p>
        </w:tc>
      </w:tr>
      <w:tr w:rsidR="000D6167" w:rsidRPr="00771AE4" w14:paraId="63DEED1D" w14:textId="77777777" w:rsidTr="00D62E03">
        <w:trPr>
          <w:trHeight w:val="484"/>
        </w:trPr>
        <w:tc>
          <w:tcPr>
            <w:tcW w:w="4644" w:type="dxa"/>
            <w:shd w:val="clear" w:color="auto" w:fill="auto"/>
          </w:tcPr>
          <w:p w14:paraId="447ACD77"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tc>
        <w:tc>
          <w:tcPr>
            <w:tcW w:w="4645" w:type="dxa"/>
            <w:shd w:val="clear" w:color="auto" w:fill="auto"/>
          </w:tcPr>
          <w:p w14:paraId="3629278C" w14:textId="74511FE9" w:rsidR="000D6167" w:rsidRPr="00771AE4" w:rsidRDefault="000D6167" w:rsidP="00725D91">
            <w:pPr>
              <w:rPr>
                <w:rFonts w:ascii="Arial" w:hAnsi="Arial" w:cs="Arial"/>
                <w:color w:val="000000" w:themeColor="text1"/>
                <w:sz w:val="15"/>
                <w:szCs w:val="15"/>
              </w:rPr>
            </w:pPr>
            <w:r w:rsidRPr="00771AE4">
              <w:rPr>
                <w:rFonts w:ascii="Arial" w:hAnsi="Arial" w:cs="Arial"/>
                <w:sz w:val="15"/>
                <w:szCs w:val="15"/>
              </w:rPr>
              <w:t xml:space="preserve">ID </w:t>
            </w:r>
            <w:r w:rsidR="00725D91">
              <w:rPr>
                <w:rFonts w:ascii="Arial" w:hAnsi="Arial" w:cs="Arial"/>
                <w:sz w:val="15"/>
                <w:szCs w:val="15"/>
              </w:rPr>
              <w:t>1887</w:t>
            </w:r>
          </w:p>
        </w:tc>
      </w:tr>
      <w:tr w:rsidR="000D6167" w:rsidRPr="00771AE4" w14:paraId="2075BAD1" w14:textId="77777777" w:rsidTr="00D62E03">
        <w:trPr>
          <w:trHeight w:val="484"/>
        </w:trPr>
        <w:tc>
          <w:tcPr>
            <w:tcW w:w="4644" w:type="dxa"/>
            <w:shd w:val="clear" w:color="auto" w:fill="auto"/>
          </w:tcPr>
          <w:p w14:paraId="7A3B67C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14:paraId="5408E288"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14:paraId="73E75FE2"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14:paraId="74920E80" w14:textId="2C3116DA" w:rsidR="00FC02AC" w:rsidRPr="00571627" w:rsidDel="00F237E2" w:rsidRDefault="00725D91" w:rsidP="00725D91">
            <w:pPr>
              <w:suppressAutoHyphens/>
              <w:rPr>
                <w:del w:id="1" w:author="Autore" w:date="2018-07-02T16:07:00Z"/>
                <w:rFonts w:ascii="Arial" w:hAnsi="Arial" w:cs="Arial"/>
                <w:sz w:val="15"/>
                <w:szCs w:val="15"/>
              </w:rPr>
            </w:pPr>
            <w:r w:rsidRPr="00571627">
              <w:rPr>
                <w:rFonts w:ascii="Arial" w:hAnsi="Arial" w:cs="Arial"/>
                <w:sz w:val="15"/>
                <w:szCs w:val="15"/>
              </w:rPr>
              <w:t>Lotto 1:</w:t>
            </w:r>
            <w:r w:rsidR="00FC02AC" w:rsidRPr="00571627">
              <w:t xml:space="preserve"> </w:t>
            </w:r>
            <w:r w:rsidR="00FC02AC" w:rsidRPr="00571627">
              <w:rPr>
                <w:rFonts w:ascii="Arial" w:hAnsi="Arial" w:cs="Arial"/>
                <w:sz w:val="15"/>
                <w:szCs w:val="15"/>
              </w:rPr>
              <w:t>7526901333</w:t>
            </w:r>
            <w:r w:rsidR="00FC5EAB" w:rsidRPr="00571627">
              <w:rPr>
                <w:rFonts w:ascii="Arial" w:hAnsi="Arial" w:cs="Arial"/>
                <w:sz w:val="15"/>
                <w:szCs w:val="15"/>
              </w:rPr>
              <w:t xml:space="preserve"> </w:t>
            </w:r>
            <w:ins w:id="2" w:author="Autore" w:date="2018-07-02T16:07:00Z">
              <w:r w:rsidR="00F237E2">
                <w:rPr>
                  <w:rFonts w:ascii="Arial" w:hAnsi="Arial" w:cs="Arial"/>
                  <w:sz w:val="15"/>
                  <w:szCs w:val="15"/>
                </w:rPr>
                <w:t xml:space="preserve">- </w:t>
              </w:r>
            </w:ins>
          </w:p>
          <w:p w14:paraId="3129C1AA" w14:textId="0470D214" w:rsidR="00725D91" w:rsidRDefault="00725D91" w:rsidP="00725D91">
            <w:pPr>
              <w:suppressAutoHyphens/>
              <w:rPr>
                <w:rFonts w:ascii="Arial" w:hAnsi="Arial" w:cs="Arial"/>
                <w:sz w:val="15"/>
                <w:szCs w:val="15"/>
              </w:rPr>
            </w:pPr>
            <w:r w:rsidRPr="00571627">
              <w:rPr>
                <w:rFonts w:ascii="Arial" w:hAnsi="Arial" w:cs="Arial"/>
                <w:sz w:val="15"/>
                <w:szCs w:val="15"/>
              </w:rPr>
              <w:t>Lotto 2:</w:t>
            </w:r>
            <w:r w:rsidR="00FC02AC" w:rsidRPr="00571627">
              <w:t xml:space="preserve"> </w:t>
            </w:r>
            <w:r w:rsidR="00FC02AC" w:rsidRPr="00571627">
              <w:rPr>
                <w:rFonts w:ascii="Arial" w:hAnsi="Arial" w:cs="Arial"/>
                <w:sz w:val="15"/>
                <w:szCs w:val="15"/>
              </w:rPr>
              <w:t>7526910A9E</w:t>
            </w:r>
          </w:p>
          <w:p w14:paraId="28BE81F8" w14:textId="77777777"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14:paraId="0E565133" w14:textId="2F8CC642"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14:paraId="5F8C9A9F"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771AE4" w:rsidRDefault="00472387" w:rsidP="00F84A30">
      <w:pPr>
        <w:spacing w:before="0"/>
        <w:rPr>
          <w:b/>
          <w:color w:val="000000" w:themeColor="text1"/>
          <w:sz w:val="15"/>
          <w:szCs w:val="15"/>
        </w:rPr>
      </w:pPr>
      <w:r w:rsidRPr="00771AE4">
        <w:rPr>
          <w:color w:val="000000" w:themeColor="text1"/>
          <w:sz w:val="15"/>
          <w:szCs w:val="15"/>
        </w:rPr>
        <w:br w:type="page"/>
      </w:r>
    </w:p>
    <w:p w14:paraId="25AB410C"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14:paraId="35EB2155"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490C7F3" w14:textId="77777777" w:rsidTr="00D62E03">
        <w:tc>
          <w:tcPr>
            <w:tcW w:w="4644" w:type="dxa"/>
            <w:shd w:val="clear" w:color="auto" w:fill="auto"/>
          </w:tcPr>
          <w:p w14:paraId="186A87A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341C269" w14:textId="77777777" w:rsidTr="00D62E03">
        <w:tc>
          <w:tcPr>
            <w:tcW w:w="4644" w:type="dxa"/>
            <w:shd w:val="clear" w:color="auto" w:fill="auto"/>
          </w:tcPr>
          <w:p w14:paraId="61536D8C" w14:textId="77777777" w:rsidR="00472387" w:rsidRPr="00771AE4" w:rsidRDefault="00472387" w:rsidP="00F84A30">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14:paraId="589E7D8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20868F52" w14:textId="77777777" w:rsidTr="00092591">
        <w:trPr>
          <w:trHeight w:val="826"/>
        </w:trPr>
        <w:tc>
          <w:tcPr>
            <w:tcW w:w="4644" w:type="dxa"/>
            <w:shd w:val="clear" w:color="auto" w:fill="auto"/>
          </w:tcPr>
          <w:p w14:paraId="1CCC1C59"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14:paraId="5D6852E1"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14:paraId="6F8A1CF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6AB6B563" w14:textId="77777777" w:rsidTr="00D62E03">
        <w:tc>
          <w:tcPr>
            <w:tcW w:w="4644" w:type="dxa"/>
            <w:shd w:val="clear" w:color="auto" w:fill="auto"/>
          </w:tcPr>
          <w:p w14:paraId="6534F0D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B87F413" w14:textId="77777777" w:rsidTr="00267B27">
        <w:trPr>
          <w:trHeight w:val="1503"/>
        </w:trPr>
        <w:tc>
          <w:tcPr>
            <w:tcW w:w="4644" w:type="dxa"/>
            <w:shd w:val="clear" w:color="auto" w:fill="auto"/>
          </w:tcPr>
          <w:p w14:paraId="7E598E8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7"/>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CBE8D2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14:paraId="453A6B49" w14:textId="77777777" w:rsidR="00472387" w:rsidRPr="00771AE4" w:rsidRDefault="008116A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PEC o </w:t>
            </w:r>
            <w:r w:rsidR="00E8283A" w:rsidRPr="00771AE4">
              <w:rPr>
                <w:rFonts w:ascii="Arial" w:hAnsi="Arial" w:cs="Arial"/>
                <w:color w:val="000000" w:themeColor="text1"/>
                <w:sz w:val="15"/>
                <w:szCs w:val="15"/>
              </w:rPr>
              <w:t>e</w:t>
            </w:r>
            <w:r w:rsidR="00472387" w:rsidRPr="00771AE4">
              <w:rPr>
                <w:rFonts w:ascii="Arial" w:hAnsi="Arial" w:cs="Arial"/>
                <w:color w:val="000000" w:themeColor="text1"/>
                <w:sz w:val="15"/>
                <w:szCs w:val="15"/>
              </w:rPr>
              <w:t>-mail:</w:t>
            </w:r>
          </w:p>
          <w:p w14:paraId="6D329FF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267B27"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14:paraId="4A30B04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8E6BDD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0E20E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411D793"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48172B5" w14:textId="77777777" w:rsidTr="00D62E03">
        <w:tc>
          <w:tcPr>
            <w:tcW w:w="4644" w:type="dxa"/>
            <w:shd w:val="clear" w:color="auto" w:fill="auto"/>
          </w:tcPr>
          <w:p w14:paraId="39AB564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0BD519F8" w14:textId="77777777" w:rsidTr="00D62E03">
        <w:tc>
          <w:tcPr>
            <w:tcW w:w="4644" w:type="dxa"/>
            <w:shd w:val="clear" w:color="auto" w:fill="auto"/>
          </w:tcPr>
          <w:p w14:paraId="251A7C2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è una microimpresa, oppure un'impresa piccola o media</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041A658D" w14:textId="77777777" w:rsidR="00072730" w:rsidRPr="00771AE4"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6B5CD41" w14:textId="77777777" w:rsidTr="00D62E03">
        <w:tc>
          <w:tcPr>
            <w:tcW w:w="4644" w:type="dxa"/>
            <w:shd w:val="clear" w:color="auto" w:fill="auto"/>
          </w:tcPr>
          <w:p w14:paraId="382A61C9" w14:textId="77777777" w:rsidR="00F73670" w:rsidRPr="00771AE4"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Solo se l'appalto è riservato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9"/>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"impresa sociale"</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0"/>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o provvede all'esecuzione del contratto nel contesto di programmi di lavoro protetti</w:t>
            </w:r>
            <w:r w:rsidR="0014283D" w:rsidRPr="00771AE4">
              <w:rPr>
                <w:rFonts w:ascii="Arial" w:hAnsi="Arial" w:cs="Arial"/>
                <w:color w:val="000000" w:themeColor="text1"/>
                <w:sz w:val="15"/>
                <w:szCs w:val="15"/>
              </w:rPr>
              <w:t xml:space="preserve"> (articolo 112 del Codice)</w:t>
            </w:r>
            <w:r w:rsidRPr="00771AE4">
              <w:rPr>
                <w:rFonts w:ascii="Arial" w:hAnsi="Arial" w:cs="Arial"/>
                <w:color w:val="000000" w:themeColor="text1"/>
                <w:sz w:val="15"/>
                <w:szCs w:val="15"/>
              </w:rPr>
              <w:t>?</w:t>
            </w:r>
          </w:p>
          <w:p w14:paraId="2AE45968" w14:textId="77777777" w:rsidR="009F5F5E" w:rsidRPr="00771AE4"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1199C1A2"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14:paraId="4CF640F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771AE4"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C8D96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771AE4"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771AE4"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C9C1697" w14:textId="77777777" w:rsidR="00072730" w:rsidRPr="00771AE4"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05E5A715" w14:textId="77777777" w:rsidTr="00D62E03">
        <w:tc>
          <w:tcPr>
            <w:tcW w:w="4644" w:type="dxa"/>
            <w:shd w:val="clear" w:color="auto" w:fill="auto"/>
          </w:tcPr>
          <w:p w14:paraId="05851D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pertinente: l'operatore economico è iscritto in un elenco ufficiale</w:t>
            </w:r>
            <w:r w:rsidR="009F5F5E" w:rsidRPr="00771AE4">
              <w:rPr>
                <w:rFonts w:ascii="Arial" w:hAnsi="Arial" w:cs="Arial"/>
                <w:color w:val="000000" w:themeColor="text1"/>
                <w:sz w:val="15"/>
                <w:szCs w:val="15"/>
              </w:rPr>
              <w:t xml:space="preserve"> </w:t>
            </w:r>
            <w:r w:rsidR="00132552" w:rsidRPr="00771AE4">
              <w:rPr>
                <w:rFonts w:ascii="Arial" w:hAnsi="Arial" w:cs="Arial"/>
                <w:color w:val="000000" w:themeColor="text1"/>
                <w:sz w:val="15"/>
                <w:szCs w:val="15"/>
              </w:rPr>
              <w:t xml:space="preserve">di </w:t>
            </w:r>
            <w:r w:rsidRPr="00771AE4">
              <w:rPr>
                <w:rFonts w:ascii="Arial" w:hAnsi="Arial" w:cs="Arial"/>
                <w:color w:val="000000" w:themeColor="text1"/>
                <w:sz w:val="15"/>
                <w:szCs w:val="15"/>
              </w:rPr>
              <w:t xml:space="preserve"> </w:t>
            </w:r>
            <w:r w:rsidR="00132552" w:rsidRPr="00771AE4">
              <w:rPr>
                <w:rFonts w:ascii="Arial" w:eastAsia="Times New Roman" w:hAnsi="Arial" w:cs="Arial"/>
                <w:bCs/>
                <w:color w:val="000000" w:themeColor="text1"/>
                <w:sz w:val="15"/>
                <w:szCs w:val="15"/>
              </w:rPr>
              <w:t xml:space="preserve">imprenditori, fornitori, o prestatori di servizi o </w:t>
            </w:r>
            <w:r w:rsidR="009F5F5E" w:rsidRPr="00771AE4">
              <w:rPr>
                <w:rFonts w:ascii="Arial" w:eastAsia="Times New Roman" w:hAnsi="Arial" w:cs="Arial"/>
                <w:bCs/>
                <w:color w:val="000000" w:themeColor="text1"/>
                <w:sz w:val="15"/>
                <w:szCs w:val="15"/>
              </w:rPr>
              <w:t xml:space="preserve">possiede </w:t>
            </w:r>
            <w:r w:rsidR="00132552" w:rsidRPr="00771AE4">
              <w:rPr>
                <w:rFonts w:ascii="Arial" w:eastAsia="Times New Roman" w:hAnsi="Arial" w:cs="Arial"/>
                <w:bCs/>
                <w:color w:val="000000" w:themeColor="text1"/>
                <w:sz w:val="15"/>
                <w:szCs w:val="15"/>
              </w:rPr>
              <w:t>una certificazione rilasciata da organismi accreditati, ai sensi dell’articolo 90 del Codice</w:t>
            </w:r>
            <w:r w:rsidR="00132552" w:rsidRPr="00771AE4">
              <w:rPr>
                <w:rFonts w:ascii="Arial" w:hAnsi="Arial" w:cs="Arial"/>
                <w:color w:val="000000" w:themeColor="text1"/>
                <w:sz w:val="15"/>
                <w:szCs w:val="15"/>
              </w:rPr>
              <w:t xml:space="preserve"> ?</w:t>
            </w:r>
          </w:p>
          <w:p w14:paraId="0B0EAAFC"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5966BE33" w14:textId="77777777" w:rsidR="00132552"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771AE4"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771AE4"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9819BB"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p w14:paraId="7CA545D4" w14:textId="77777777" w:rsidR="00E34D83" w:rsidRPr="00771AE4"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14:paraId="573F323C" w14:textId="77777777" w:rsidR="00B6440F" w:rsidRPr="00771AE4" w:rsidRDefault="00B6440F" w:rsidP="00E34D83">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w:t>
            </w:r>
            <w:r w:rsidR="00E8283A" w:rsidRPr="00771AE4">
              <w:rPr>
                <w:rFonts w:ascii="Arial" w:hAnsi="Arial" w:cs="Arial"/>
                <w:b/>
                <w:color w:val="000000" w:themeColor="text1"/>
                <w:w w:val="0"/>
                <w:sz w:val="15"/>
                <w:szCs w:val="15"/>
              </w:rPr>
              <w:t xml:space="preserve"> alla lettera d)</w:t>
            </w:r>
            <w:r w:rsidRPr="00771AE4">
              <w:rPr>
                <w:rFonts w:ascii="Arial" w:hAnsi="Arial" w:cs="Arial"/>
                <w:b/>
                <w:color w:val="000000" w:themeColor="text1"/>
                <w:w w:val="0"/>
                <w:sz w:val="15"/>
                <w:szCs w:val="15"/>
              </w:rPr>
              <w:t>:</w:t>
            </w:r>
          </w:p>
          <w:p w14:paraId="2E771784" w14:textId="77777777" w:rsidR="00B6440F" w:rsidRPr="00771AE4" w:rsidRDefault="00B6440F" w:rsidP="00E34D83">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14:paraId="5032B20A" w14:textId="77777777" w:rsidR="00E34D83" w:rsidRPr="00771AE4"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771AE4" w:rsidRDefault="00B6440F" w:rsidP="00F73670">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14:paraId="5D67F4ED" w14:textId="4099D5FF" w:rsidR="00B6440F" w:rsidRPr="00771AE4" w:rsidRDefault="00B6440F" w:rsidP="00F73670">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14:paraId="782C16FD" w14:textId="0DF8F505" w:rsidR="00B6440F" w:rsidRPr="00771AE4" w:rsidRDefault="00B97715" w:rsidP="00F73670">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6440F"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 [</w:t>
            </w:r>
            <w:r w:rsidR="00D62E03" w:rsidRPr="00771AE4">
              <w:rPr>
                <w:rFonts w:ascii="Arial" w:hAnsi="Arial" w:cs="Arial"/>
                <w:b/>
                <w:color w:val="000000" w:themeColor="text1"/>
                <w:sz w:val="15"/>
                <w:szCs w:val="15"/>
              </w:rPr>
              <w:t xml:space="preserve"> </w:t>
            </w:r>
            <w:r w:rsidR="00B46A18" w:rsidRPr="00771AE4">
              <w:rPr>
                <w:rFonts w:ascii="Arial" w:hAnsi="Arial" w:cs="Arial"/>
                <w:b/>
                <w:color w:val="000000" w:themeColor="text1"/>
                <w:sz w:val="15"/>
                <w:szCs w:val="15"/>
              </w:rPr>
              <w:t>] Non applicabile</w:t>
            </w:r>
          </w:p>
          <w:p w14:paraId="5B2A7DA9"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771AE4"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771AE4"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771AE4"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B2F7359" w14:textId="77777777" w:rsidR="00F73670" w:rsidRPr="00771AE4"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771AE4"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771AE4" w:rsidRDefault="00132552" w:rsidP="00F73670">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14:paraId="752A1BA0"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2D35322E" w14:textId="77777777" w:rsidR="00072730" w:rsidRPr="00771AE4"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771AE4" w:rsidRDefault="00F73670"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13255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BEF051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771AE4"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d) [ ] Sì [ ] No</w:t>
            </w:r>
          </w:p>
          <w:p w14:paraId="185140FA" w14:textId="77777777" w:rsidR="00B6440F" w:rsidRPr="00771AE4"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771AE4"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771AE4"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771AE4"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771AE4" w:rsidRDefault="00B6440F" w:rsidP="00F73670">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r w:rsidRPr="00771AE4">
              <w:rPr>
                <w:rFonts w:ascii="Arial" w:hAnsi="Arial" w:cs="Arial"/>
                <w:b/>
                <w:color w:val="000000" w:themeColor="text1"/>
                <w:sz w:val="15"/>
                <w:szCs w:val="15"/>
              </w:rPr>
              <w:t>[ ] Sì [ ] No</w:t>
            </w:r>
            <w:r w:rsidR="00F73670" w:rsidRPr="00771AE4">
              <w:rPr>
                <w:rFonts w:ascii="Arial" w:hAnsi="Arial" w:cs="Arial"/>
                <w:b/>
                <w:color w:val="000000" w:themeColor="text1"/>
                <w:sz w:val="15"/>
                <w:szCs w:val="15"/>
              </w:rPr>
              <w:t xml:space="preserve"> </w:t>
            </w:r>
          </w:p>
          <w:p w14:paraId="302D093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771AE4"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 xml:space="preserve">   [………..…][…………][……….…][……….…]</w:t>
            </w:r>
          </w:p>
        </w:tc>
      </w:tr>
      <w:tr w:rsidR="00711B60" w:rsidRPr="00771AE4" w14:paraId="3F77E1D8" w14:textId="77777777" w:rsidTr="00072730">
        <w:trPr>
          <w:trHeight w:val="771"/>
        </w:trPr>
        <w:tc>
          <w:tcPr>
            <w:tcW w:w="4644" w:type="dxa"/>
            <w:shd w:val="clear" w:color="auto" w:fill="auto"/>
          </w:tcPr>
          <w:p w14:paraId="5B7503A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771AE4" w:rsidRDefault="00132552" w:rsidP="00B97715">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w:t>
            </w:r>
            <w:r w:rsidR="00067D9F" w:rsidRPr="00771AE4">
              <w:rPr>
                <w:rFonts w:ascii="Arial" w:hAnsi="Arial" w:cs="Arial"/>
                <w:color w:val="000000" w:themeColor="text1"/>
                <w:sz w:val="15"/>
                <w:szCs w:val="15"/>
              </w:rPr>
              <w:t xml:space="preserve">l'operatore economico, </w:t>
            </w:r>
            <w:r w:rsidR="00067D9F" w:rsidRPr="00771AE4">
              <w:rPr>
                <w:rFonts w:ascii="Arial" w:eastAsia="Times New Roman" w:hAnsi="Arial" w:cs="Arial"/>
                <w:bCs/>
                <w:color w:val="000000" w:themeColor="text1"/>
                <w:sz w:val="15"/>
                <w:szCs w:val="15"/>
              </w:rPr>
              <w:t>in caso di contratti di lavori pubblici di importo superiore a 150.000 euro, è in possesso di</w:t>
            </w:r>
            <w:r w:rsidR="00072730" w:rsidRPr="00771AE4">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771AE4">
              <w:rPr>
                <w:rFonts w:ascii="Arial" w:eastAsia="Times New Roman" w:hAnsi="Arial" w:cs="Arial"/>
                <w:bCs/>
                <w:color w:val="000000" w:themeColor="text1"/>
                <w:sz w:val="15"/>
                <w:szCs w:val="15"/>
              </w:rPr>
              <w:t xml:space="preserve"> (settori ordinari)</w:t>
            </w:r>
            <w:r w:rsidR="00072730" w:rsidRPr="00771AE4">
              <w:rPr>
                <w:rFonts w:ascii="Arial" w:eastAsia="Times New Roman" w:hAnsi="Arial" w:cs="Arial"/>
                <w:bCs/>
                <w:color w:val="000000" w:themeColor="text1"/>
                <w:sz w:val="15"/>
                <w:szCs w:val="15"/>
              </w:rPr>
              <w:t>?</w:t>
            </w:r>
          </w:p>
          <w:p w14:paraId="1119AC2E" w14:textId="77777777" w:rsidR="00067D9F" w:rsidRPr="00771AE4" w:rsidRDefault="00067D9F" w:rsidP="00B97715">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14:paraId="20EF2A98" w14:textId="77777777" w:rsidR="00132552" w:rsidRPr="00771AE4" w:rsidRDefault="00067D9F" w:rsidP="00B97715">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771AE4">
              <w:rPr>
                <w:rFonts w:ascii="Arial" w:eastAsia="Times New Roman" w:hAnsi="Arial" w:cs="Arial"/>
                <w:bCs/>
                <w:color w:val="000000" w:themeColor="text1"/>
                <w:sz w:val="15"/>
                <w:szCs w:val="15"/>
              </w:rPr>
              <w:t xml:space="preserve"> del Codice</w:t>
            </w:r>
            <w:r w:rsidRPr="00771AE4">
              <w:rPr>
                <w:rFonts w:ascii="Arial" w:eastAsia="Times New Roman" w:hAnsi="Arial" w:cs="Arial"/>
                <w:bCs/>
                <w:color w:val="000000" w:themeColor="text1"/>
                <w:sz w:val="15"/>
                <w:szCs w:val="15"/>
              </w:rPr>
              <w:t>, previsti per i settori speciali</w:t>
            </w:r>
          </w:p>
          <w:p w14:paraId="1241C072"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107EA54B" w14:textId="77777777" w:rsidR="00267B27" w:rsidRPr="00771AE4"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w:t>
            </w:r>
            <w:r w:rsidR="00472387" w:rsidRPr="00771AE4">
              <w:rPr>
                <w:rFonts w:ascii="Arial" w:hAnsi="Arial" w:cs="Arial"/>
                <w:color w:val="000000" w:themeColor="text1"/>
                <w:sz w:val="15"/>
                <w:szCs w:val="15"/>
              </w:rPr>
              <w:t xml:space="preserve">numero </w:t>
            </w:r>
            <w:r w:rsidRPr="00771AE4">
              <w:rPr>
                <w:rFonts w:ascii="Arial" w:hAnsi="Arial" w:cs="Arial"/>
                <w:color w:val="000000" w:themeColor="text1"/>
                <w:sz w:val="15"/>
                <w:szCs w:val="15"/>
              </w:rPr>
              <w:t>e data dell’attestazione)</w:t>
            </w:r>
            <w:r w:rsidR="003F025E" w:rsidRPr="00771AE4">
              <w:rPr>
                <w:rFonts w:ascii="Arial" w:hAnsi="Arial" w:cs="Arial"/>
                <w:color w:val="000000" w:themeColor="text1"/>
                <w:sz w:val="15"/>
                <w:szCs w:val="15"/>
              </w:rPr>
              <w:t xml:space="preserve"> </w:t>
            </w:r>
          </w:p>
          <w:p w14:paraId="6597EA57" w14:textId="77777777" w:rsidR="008E66F3" w:rsidRPr="00771AE4"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771AE4" w:rsidRDefault="00472387" w:rsidP="00910862">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00F02E4F" w:rsidRPr="00771AE4">
              <w:rPr>
                <w:rFonts w:ascii="Arial" w:hAnsi="Arial" w:cs="Arial"/>
                <w:color w:val="000000" w:themeColor="text1"/>
                <w:sz w:val="15"/>
                <w:szCs w:val="15"/>
              </w:rPr>
              <w:t xml:space="preserve">Se l’attestazione </w:t>
            </w:r>
            <w:r w:rsidRPr="00771AE4">
              <w:rPr>
                <w:rFonts w:ascii="Arial" w:hAnsi="Arial" w:cs="Arial"/>
                <w:color w:val="000000" w:themeColor="text1"/>
                <w:sz w:val="15"/>
                <w:szCs w:val="15"/>
              </w:rPr>
              <w:t xml:space="preserve">di </w:t>
            </w:r>
            <w:r w:rsidR="00F02E4F" w:rsidRPr="00771AE4">
              <w:rPr>
                <w:rFonts w:ascii="Arial" w:hAnsi="Arial" w:cs="Arial"/>
                <w:color w:val="000000" w:themeColor="text1"/>
                <w:sz w:val="15"/>
                <w:szCs w:val="15"/>
              </w:rPr>
              <w:t xml:space="preserve">qualificazione </w:t>
            </w:r>
            <w:r w:rsidRPr="00771AE4">
              <w:rPr>
                <w:rFonts w:ascii="Arial" w:hAnsi="Arial" w:cs="Arial"/>
                <w:color w:val="000000" w:themeColor="text1"/>
                <w:sz w:val="15"/>
                <w:szCs w:val="15"/>
              </w:rPr>
              <w:t>è disponib</w:t>
            </w:r>
            <w:r w:rsidR="00092591" w:rsidRPr="00771AE4">
              <w:rPr>
                <w:rFonts w:ascii="Arial" w:hAnsi="Arial" w:cs="Arial"/>
                <w:color w:val="000000" w:themeColor="text1"/>
                <w:sz w:val="15"/>
                <w:szCs w:val="15"/>
              </w:rPr>
              <w:t>ile elettronicamente, indicare:</w:t>
            </w:r>
          </w:p>
          <w:p w14:paraId="467EBC09" w14:textId="77777777" w:rsidR="00072730" w:rsidRPr="00771AE4"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5D4886"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Indicare, se pertinente, l</w:t>
            </w:r>
            <w:r w:rsidR="00E10B05" w:rsidRPr="00771AE4">
              <w:rPr>
                <w:rFonts w:ascii="Arial" w:hAnsi="Arial" w:cs="Arial"/>
                <w:color w:val="000000" w:themeColor="text1"/>
                <w:sz w:val="15"/>
                <w:szCs w:val="15"/>
              </w:rPr>
              <w:t>e categorie di qualificazione alla quale si riferisce l’attestazio</w:t>
            </w:r>
            <w:r w:rsidR="00E3353B" w:rsidRPr="00771AE4">
              <w:rPr>
                <w:rFonts w:ascii="Arial" w:hAnsi="Arial" w:cs="Arial"/>
                <w:color w:val="000000" w:themeColor="text1"/>
                <w:sz w:val="15"/>
                <w:szCs w:val="15"/>
              </w:rPr>
              <w:t>ne</w:t>
            </w:r>
            <w:r w:rsidRPr="00771AE4">
              <w:rPr>
                <w:rFonts w:ascii="Arial" w:hAnsi="Arial" w:cs="Arial"/>
                <w:color w:val="000000" w:themeColor="text1"/>
                <w:sz w:val="15"/>
                <w:szCs w:val="15"/>
              </w:rPr>
              <w:t>:</w:t>
            </w:r>
          </w:p>
          <w:p w14:paraId="37363C92" w14:textId="77777777" w:rsidR="00AF696B" w:rsidRPr="00771AE4"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5D4886" w:rsidRPr="00771AE4">
              <w:rPr>
                <w:rFonts w:ascii="Arial" w:hAnsi="Arial" w:cs="Arial"/>
                <w:color w:val="000000" w:themeColor="text1"/>
                <w:sz w:val="15"/>
                <w:szCs w:val="15"/>
              </w:rPr>
              <w:t xml:space="preserve">  </w:t>
            </w:r>
            <w:r w:rsidR="00E10B05" w:rsidRPr="00771AE4">
              <w:rPr>
                <w:rFonts w:ascii="Arial" w:hAnsi="Arial" w:cs="Arial"/>
                <w:color w:val="000000" w:themeColor="text1"/>
                <w:sz w:val="15"/>
                <w:szCs w:val="15"/>
              </w:rPr>
              <w:t>L'attestazione di qualificazione c</w:t>
            </w:r>
            <w:r w:rsidRPr="00771AE4">
              <w:rPr>
                <w:rFonts w:ascii="Arial" w:hAnsi="Arial" w:cs="Arial"/>
                <w:color w:val="000000" w:themeColor="text1"/>
                <w:sz w:val="15"/>
                <w:szCs w:val="15"/>
              </w:rPr>
              <w:t>omprende tutti i criteri di selezione richiesti?</w:t>
            </w:r>
          </w:p>
          <w:p w14:paraId="467CF515"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771AE4" w:rsidRDefault="00072730"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6141808" w14:textId="77777777" w:rsidR="00D62E03" w:rsidRPr="00771AE4"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771AE4"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771AE4"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771AE4" w:rsidRDefault="00E8283A"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3CAD57A" w14:textId="77777777" w:rsidR="00B6440F" w:rsidRPr="00771AE4"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771AE4" w:rsidRDefault="00472387" w:rsidP="00B97715">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77A5696" w14:textId="77777777" w:rsidR="00E34D83" w:rsidRPr="00771AE4"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771AE4"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771AE4"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771AE4" w:rsidRDefault="00472387" w:rsidP="00B97715">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emanazione, </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riferimento preciso della documentazione):</w:t>
            </w:r>
          </w:p>
          <w:p w14:paraId="77151328" w14:textId="77777777" w:rsidR="00267B27" w:rsidRPr="00771AE4" w:rsidRDefault="00D63E5F"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p w14:paraId="0DC934B8" w14:textId="77777777" w:rsidR="00E34D83" w:rsidRPr="00771AE4"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771AE4" w:rsidRDefault="00472387" w:rsidP="00B97715">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w:t>
            </w:r>
            <w:r w:rsidR="007B00CA"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ACFCEA" w14:textId="77777777" w:rsidR="00B97715" w:rsidRPr="00771AE4"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771AE4" w:rsidRDefault="007B00CA"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472387"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00472387"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00087C9C" w:rsidRPr="00771AE4">
              <w:rPr>
                <w:rFonts w:ascii="Arial" w:hAnsi="Arial" w:cs="Arial"/>
                <w:b/>
                <w:color w:val="000000" w:themeColor="text1"/>
                <w:sz w:val="15"/>
                <w:szCs w:val="15"/>
              </w:rPr>
              <w:t>] No</w:t>
            </w:r>
          </w:p>
          <w:p w14:paraId="3590549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771AE4" w:rsidRDefault="00D62E03" w:rsidP="00B97715">
            <w:pPr>
              <w:pStyle w:val="Text1"/>
              <w:spacing w:before="0" w:after="0"/>
              <w:ind w:left="0"/>
              <w:rPr>
                <w:rFonts w:ascii="Arial" w:hAnsi="Arial" w:cs="Arial"/>
                <w:color w:val="000000" w:themeColor="text1"/>
                <w:sz w:val="15"/>
                <w:szCs w:val="15"/>
              </w:rPr>
            </w:pPr>
          </w:p>
        </w:tc>
      </w:tr>
      <w:tr w:rsidR="00711B60" w:rsidRPr="00771AE4" w14:paraId="639765F3" w14:textId="77777777" w:rsidTr="00BA76A5">
        <w:trPr>
          <w:trHeight w:val="1110"/>
        </w:trPr>
        <w:tc>
          <w:tcPr>
            <w:tcW w:w="9289" w:type="dxa"/>
            <w:gridSpan w:val="2"/>
            <w:shd w:val="clear" w:color="auto" w:fill="auto"/>
          </w:tcPr>
          <w:p w14:paraId="751FE4BF" w14:textId="77777777" w:rsidR="00CB257F" w:rsidRPr="00771AE4"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771AE4">
              <w:rPr>
                <w:rFonts w:ascii="Arial" w:eastAsia="Times New Roman" w:hAnsi="Arial" w:cs="Arial"/>
                <w:bCs/>
                <w:color w:val="000000" w:themeColor="text1"/>
                <w:sz w:val="15"/>
                <w:szCs w:val="15"/>
              </w:rPr>
              <w:t>Parte IV.</w:t>
            </w:r>
          </w:p>
        </w:tc>
      </w:tr>
      <w:tr w:rsidR="00711B60" w:rsidRPr="00771AE4" w14:paraId="09EADA8A" w14:textId="77777777" w:rsidTr="00D62E03">
        <w:tc>
          <w:tcPr>
            <w:tcW w:w="4644" w:type="dxa"/>
            <w:shd w:val="clear" w:color="auto" w:fill="auto"/>
          </w:tcPr>
          <w:p w14:paraId="422F112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1CA0A8CA" w14:textId="77777777" w:rsidTr="00D62E03">
        <w:tc>
          <w:tcPr>
            <w:tcW w:w="4644" w:type="dxa"/>
            <w:shd w:val="clear" w:color="auto" w:fill="auto"/>
          </w:tcPr>
          <w:p w14:paraId="11CEA106" w14:textId="77777777" w:rsidR="002E7161"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c>
          <w:tcPr>
            <w:tcW w:w="4645" w:type="dxa"/>
            <w:shd w:val="clear" w:color="auto" w:fill="auto"/>
          </w:tcPr>
          <w:p w14:paraId="3F04223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B552C1B" w14:textId="77777777" w:rsidTr="00D62E03">
        <w:tc>
          <w:tcPr>
            <w:tcW w:w="9289" w:type="dxa"/>
            <w:gridSpan w:val="2"/>
            <w:shd w:val="clear" w:color="auto" w:fill="BFBFBF"/>
          </w:tcPr>
          <w:p w14:paraId="5A7811F1" w14:textId="77777777" w:rsidR="00472387" w:rsidRPr="00771AE4" w:rsidRDefault="00472387" w:rsidP="00F84A30">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711B60" w:rsidRPr="00771AE4" w14:paraId="20089ADE" w14:textId="77777777" w:rsidTr="00D62E03">
        <w:tc>
          <w:tcPr>
            <w:tcW w:w="4644" w:type="dxa"/>
            <w:shd w:val="clear" w:color="auto" w:fill="auto"/>
          </w:tcPr>
          <w:p w14:paraId="0C1EBC0E" w14:textId="77777777" w:rsidR="00B97715" w:rsidRPr="00771AE4"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005D4886" w:rsidRPr="00771AE4">
              <w:rPr>
                <w:rFonts w:ascii="Arial" w:hAnsi="Arial" w:cs="Arial"/>
                <w:color w:val="000000" w:themeColor="text1"/>
                <w:sz w:val="15"/>
                <w:szCs w:val="15"/>
              </w:rPr>
              <w:t>:</w:t>
            </w:r>
          </w:p>
          <w:p w14:paraId="507C8E21" w14:textId="77777777" w:rsidR="005D4886" w:rsidRPr="00771AE4"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Specificare il ruolo dell'operatore economico nel raggruppamento</w:t>
            </w:r>
            <w:r w:rsidR="00E3353B" w:rsidRPr="00771AE4">
              <w:rPr>
                <w:rFonts w:ascii="Arial" w:hAnsi="Arial" w:cs="Arial"/>
                <w:color w:val="000000" w:themeColor="text1"/>
                <w:sz w:val="15"/>
                <w:szCs w:val="15"/>
              </w:rPr>
              <w:t>, ovvero consorzio, GEIE, rete</w:t>
            </w:r>
            <w:r w:rsidR="00CB6B10" w:rsidRPr="00771AE4">
              <w:rPr>
                <w:rFonts w:ascii="Arial" w:hAnsi="Arial" w:cs="Arial"/>
                <w:color w:val="000000" w:themeColor="text1"/>
                <w:sz w:val="15"/>
                <w:szCs w:val="15"/>
              </w:rPr>
              <w:t xml:space="preserve"> di impresa di cui </w:t>
            </w:r>
            <w:r w:rsidR="003E2324" w:rsidRPr="00771AE4">
              <w:rPr>
                <w:rFonts w:ascii="Arial" w:hAnsi="Arial" w:cs="Arial"/>
                <w:color w:val="000000" w:themeColor="text1"/>
                <w:sz w:val="15"/>
                <w:szCs w:val="15"/>
              </w:rPr>
              <w:t>a</w:t>
            </w:r>
            <w:r w:rsidR="00CB6B10" w:rsidRPr="00771AE4">
              <w:rPr>
                <w:rFonts w:ascii="Arial" w:hAnsi="Arial" w:cs="Arial"/>
                <w:color w:val="000000" w:themeColor="text1"/>
                <w:sz w:val="15"/>
                <w:szCs w:val="15"/>
              </w:rPr>
              <w:t>ll</w:t>
            </w:r>
            <w:r w:rsidR="003E2324" w:rsidRPr="00771AE4">
              <w:rPr>
                <w:rFonts w:ascii="Arial" w:hAnsi="Arial" w:cs="Arial"/>
                <w:color w:val="000000" w:themeColor="text1"/>
                <w:sz w:val="15"/>
                <w:szCs w:val="15"/>
              </w:rPr>
              <w:t>’</w:t>
            </w:r>
            <w:r w:rsidR="00CB6B10" w:rsidRPr="00771AE4">
              <w:rPr>
                <w:rFonts w:ascii="Arial" w:hAnsi="Arial" w:cs="Arial"/>
                <w:color w:val="000000" w:themeColor="text1"/>
                <w:sz w:val="15"/>
                <w:szCs w:val="15"/>
              </w:rPr>
              <w:t xml:space="preserve"> art.</w:t>
            </w:r>
            <w:r w:rsidR="00E3353B" w:rsidRPr="00771AE4">
              <w:rPr>
                <w:rFonts w:ascii="Arial" w:hAnsi="Arial" w:cs="Arial"/>
                <w:color w:val="000000" w:themeColor="text1"/>
                <w:sz w:val="15"/>
                <w:szCs w:val="15"/>
              </w:rPr>
              <w:t xml:space="preserve"> 45</w:t>
            </w:r>
            <w:r w:rsidR="00CB6B10" w:rsidRPr="00771AE4">
              <w:rPr>
                <w:rFonts w:ascii="Arial" w:hAnsi="Arial" w:cs="Arial"/>
                <w:color w:val="000000" w:themeColor="text1"/>
                <w:sz w:val="15"/>
                <w:szCs w:val="15"/>
              </w:rPr>
              <w:t>, comma 2, lett. d), e), f) e</w:t>
            </w:r>
            <w:r w:rsidR="00E3353B" w:rsidRPr="00771AE4">
              <w:rPr>
                <w:rFonts w:ascii="Arial" w:hAnsi="Arial" w:cs="Arial"/>
                <w:color w:val="000000" w:themeColor="text1"/>
                <w:sz w:val="15"/>
                <w:szCs w:val="15"/>
              </w:rPr>
              <w:t xml:space="preserve"> </w:t>
            </w:r>
            <w:r w:rsidR="00CB6B10" w:rsidRPr="00771AE4">
              <w:rPr>
                <w:rFonts w:ascii="Arial" w:hAnsi="Arial" w:cs="Arial"/>
                <w:color w:val="000000" w:themeColor="text1"/>
                <w:sz w:val="15"/>
                <w:szCs w:val="15"/>
              </w:rPr>
              <w:t xml:space="preserve">g) e </w:t>
            </w:r>
            <w:r w:rsidR="003E2324" w:rsidRPr="00771AE4">
              <w:rPr>
                <w:rFonts w:ascii="Arial" w:hAnsi="Arial" w:cs="Arial"/>
                <w:color w:val="000000" w:themeColor="text1"/>
                <w:sz w:val="15"/>
                <w:szCs w:val="15"/>
              </w:rPr>
              <w:t>all’</w:t>
            </w:r>
            <w:r w:rsidR="00CB6B10" w:rsidRPr="00771AE4">
              <w:rPr>
                <w:rFonts w:ascii="Arial" w:hAnsi="Arial" w:cs="Arial"/>
                <w:color w:val="000000" w:themeColor="text1"/>
                <w:sz w:val="15"/>
                <w:szCs w:val="15"/>
              </w:rPr>
              <w:t>art. 46, comma 1,</w:t>
            </w:r>
            <w:r w:rsidR="003E2324" w:rsidRPr="00771AE4">
              <w:rPr>
                <w:rFonts w:ascii="Arial" w:hAnsi="Arial" w:cs="Arial"/>
                <w:color w:val="000000" w:themeColor="text1"/>
                <w:sz w:val="15"/>
                <w:szCs w:val="15"/>
              </w:rPr>
              <w:t xml:space="preserve"> lett. a), b), c), d) ed e)</w:t>
            </w:r>
            <w:r w:rsidR="00CB6B10"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del Codice</w:t>
            </w:r>
            <w:r w:rsidR="006075A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(capofila, responsabile di compiti specifici ...):</w:t>
            </w:r>
          </w:p>
          <w:p w14:paraId="55655670" w14:textId="77777777" w:rsidR="00D62E03" w:rsidRPr="00771AE4"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14:paraId="60505A83"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Se pertinente, indicare il nome del raggruppamento </w:t>
            </w:r>
            <w:r w:rsidRPr="00771AE4">
              <w:rPr>
                <w:rFonts w:ascii="Arial" w:hAnsi="Arial" w:cs="Arial"/>
                <w:color w:val="000000" w:themeColor="text1"/>
                <w:sz w:val="15"/>
                <w:szCs w:val="15"/>
              </w:rPr>
              <w:lastRenderedPageBreak/>
              <w:t>partecipante:</w:t>
            </w:r>
          </w:p>
          <w:p w14:paraId="520225EB" w14:textId="77777777" w:rsidR="00D62E03" w:rsidRPr="00771AE4" w:rsidRDefault="00D62E03" w:rsidP="00B97715">
            <w:pPr>
              <w:pStyle w:val="Text1"/>
              <w:spacing w:before="0" w:after="0"/>
              <w:ind w:left="0"/>
              <w:rPr>
                <w:rFonts w:ascii="Arial" w:hAnsi="Arial" w:cs="Arial"/>
                <w:b/>
                <w:color w:val="000000" w:themeColor="text1"/>
                <w:sz w:val="15"/>
                <w:szCs w:val="15"/>
              </w:rPr>
            </w:pPr>
          </w:p>
          <w:p w14:paraId="377598B0" w14:textId="5D55C0B7"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Se pertinente, indicare la denominazione degli operatori economici facenti parte di un consorz</w:t>
            </w:r>
            <w:r w:rsidR="00B46A18" w:rsidRPr="00771AE4">
              <w:rPr>
                <w:rFonts w:ascii="Arial" w:hAnsi="Arial" w:cs="Arial"/>
                <w:color w:val="000000" w:themeColor="text1"/>
                <w:sz w:val="15"/>
                <w:szCs w:val="15"/>
              </w:rPr>
              <w:t>io di cui a</w:t>
            </w:r>
            <w:r w:rsidR="00CE5838" w:rsidRPr="00771AE4">
              <w:rPr>
                <w:rFonts w:ascii="Arial" w:hAnsi="Arial" w:cs="Arial"/>
                <w:color w:val="000000" w:themeColor="text1"/>
                <w:sz w:val="15"/>
                <w:szCs w:val="15"/>
              </w:rPr>
              <w:t>ll’</w:t>
            </w:r>
            <w:r w:rsidR="00B46A18" w:rsidRPr="00771AE4">
              <w:rPr>
                <w:rFonts w:ascii="Arial" w:hAnsi="Arial" w:cs="Arial"/>
                <w:color w:val="000000" w:themeColor="text1"/>
                <w:sz w:val="15"/>
                <w:szCs w:val="15"/>
              </w:rPr>
              <w:t>art. 45</w:t>
            </w:r>
            <w:r w:rsidR="00802A00"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 xml:space="preserve"> comma 2,</w:t>
            </w:r>
            <w:r w:rsidR="00CE5838"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CE5838" w:rsidRPr="00771AE4">
              <w:rPr>
                <w:rFonts w:ascii="Arial" w:hAnsi="Arial" w:cs="Arial"/>
                <w:color w:val="000000" w:themeColor="text1"/>
                <w:sz w:val="15"/>
                <w:szCs w:val="15"/>
              </w:rPr>
              <w:t xml:space="preserve">o di una società di professionisti di cui all’articolo </w:t>
            </w:r>
            <w:r w:rsidRPr="00771AE4">
              <w:rPr>
                <w:rFonts w:ascii="Arial" w:hAnsi="Arial" w:cs="Arial"/>
                <w:color w:val="000000" w:themeColor="text1"/>
                <w:sz w:val="15"/>
                <w:szCs w:val="15"/>
              </w:rPr>
              <w:t>46</w:t>
            </w:r>
            <w:r w:rsidR="00802A00"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comma 1</w:t>
            </w:r>
            <w:r w:rsidR="00CE583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14:paraId="356F7C7E" w14:textId="77777777" w:rsidR="002E7161" w:rsidRPr="00771AE4"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11D6900E"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771AE4"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94C3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90A2B1" w14:textId="77777777" w:rsidR="00D62E03" w:rsidRPr="00771AE4"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771AE4"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7503D8F" w14:textId="77777777" w:rsidTr="00D62E03">
        <w:tc>
          <w:tcPr>
            <w:tcW w:w="4644" w:type="dxa"/>
            <w:shd w:val="clear" w:color="auto" w:fill="auto"/>
          </w:tcPr>
          <w:p w14:paraId="052A0B5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77D1DC0D" w14:textId="77777777" w:rsidTr="00D62E03">
        <w:tc>
          <w:tcPr>
            <w:tcW w:w="4644" w:type="dxa"/>
            <w:shd w:val="clear" w:color="auto" w:fill="auto"/>
          </w:tcPr>
          <w:p w14:paraId="5C56980D" w14:textId="77777777" w:rsidR="00472387" w:rsidRPr="00771AE4" w:rsidRDefault="00472387" w:rsidP="00F84A30">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771AE4" w:rsidRDefault="00472387" w:rsidP="00F84A30">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14:paraId="48F3D3B0" w14:textId="77777777" w:rsidR="00D62E03" w:rsidRPr="00771AE4"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771AE4"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14:paraId="785BDCDD" w14:textId="77777777" w:rsidR="00E3353B" w:rsidRPr="00771AE4"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dell'operatore economico ai fini della procedura di appalto in oggetto</w:t>
      </w:r>
      <w:r w:rsidR="00E3353B" w:rsidRPr="00771AE4">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761F4E1" w14:textId="77777777" w:rsidTr="00D62E03">
        <w:tc>
          <w:tcPr>
            <w:tcW w:w="4644" w:type="dxa"/>
            <w:shd w:val="clear" w:color="auto" w:fill="auto"/>
          </w:tcPr>
          <w:p w14:paraId="7735074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20118C7" w14:textId="77777777" w:rsidTr="00D62E03">
        <w:tc>
          <w:tcPr>
            <w:tcW w:w="4644" w:type="dxa"/>
            <w:shd w:val="clear" w:color="auto" w:fill="auto"/>
          </w:tcPr>
          <w:p w14:paraId="67585C86" w14:textId="77777777" w:rsidR="00AB562E"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14:paraId="63FC325B" w14:textId="43E27B1D" w:rsidR="00472387"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A9D020A" w14:textId="77777777" w:rsidTr="00D62E03">
        <w:tc>
          <w:tcPr>
            <w:tcW w:w="4644" w:type="dxa"/>
            <w:shd w:val="clear" w:color="auto" w:fill="auto"/>
          </w:tcPr>
          <w:p w14:paraId="5F206EC5"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000709" w14:textId="77777777" w:rsidTr="00D62E03">
        <w:tc>
          <w:tcPr>
            <w:tcW w:w="4644" w:type="dxa"/>
            <w:shd w:val="clear" w:color="auto" w:fill="auto"/>
          </w:tcPr>
          <w:p w14:paraId="74643D21"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9935D5D" w14:textId="77777777" w:rsidTr="00D62E03">
        <w:tc>
          <w:tcPr>
            <w:tcW w:w="4644" w:type="dxa"/>
            <w:shd w:val="clear" w:color="auto" w:fill="auto"/>
          </w:tcPr>
          <w:p w14:paraId="1C1A9F7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14:paraId="44645EBD"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C3B4581" w14:textId="77777777" w:rsidTr="00D62E03">
        <w:tc>
          <w:tcPr>
            <w:tcW w:w="4644" w:type="dxa"/>
            <w:shd w:val="clear" w:color="auto" w:fill="auto"/>
          </w:tcPr>
          <w:p w14:paraId="0571976C"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14:paraId="71CACD8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1FC55709" w14:textId="77777777" w:rsidTr="00D62E03">
        <w:tc>
          <w:tcPr>
            <w:tcW w:w="4644" w:type="dxa"/>
            <w:shd w:val="clear" w:color="auto" w:fill="auto"/>
          </w:tcPr>
          <w:p w14:paraId="58E625C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0A8B3F5" w14:textId="77777777" w:rsidR="008935F6" w:rsidRPr="00771AE4"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771AE4" w:rsidRDefault="00472387" w:rsidP="00F84A30">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 xml:space="preserve">C: Informazioni sull'affidamento </w:t>
      </w:r>
      <w:r w:rsidR="00F066FB" w:rsidRPr="00771AE4">
        <w:rPr>
          <w:rFonts w:ascii="Arial" w:hAnsi="Arial" w:cs="Arial"/>
          <w:b w:val="0"/>
          <w:caps/>
          <w:smallCaps w:val="0"/>
          <w:color w:val="000000" w:themeColor="text1"/>
          <w:sz w:val="15"/>
          <w:szCs w:val="15"/>
        </w:rPr>
        <w:t>SULLE C</w:t>
      </w:r>
      <w:r w:rsidRPr="00771AE4">
        <w:rPr>
          <w:rFonts w:ascii="Arial" w:hAnsi="Arial" w:cs="Arial"/>
          <w:b w:val="0"/>
          <w:caps/>
          <w:smallCaps w:val="0"/>
          <w:color w:val="000000" w:themeColor="text1"/>
          <w:sz w:val="15"/>
          <w:szCs w:val="15"/>
        </w:rPr>
        <w:t>apacità di altri soggetti</w:t>
      </w:r>
      <w:r w:rsidR="00F066FB" w:rsidRPr="00771AE4">
        <w:rPr>
          <w:rFonts w:ascii="Arial" w:hAnsi="Arial" w:cs="Arial"/>
          <w:b w:val="0"/>
          <w:caps/>
          <w:smallCaps w:val="0"/>
          <w:color w:val="000000" w:themeColor="text1"/>
          <w:sz w:val="15"/>
          <w:szCs w:val="15"/>
        </w:rPr>
        <w:t xml:space="preserve"> </w:t>
      </w:r>
      <w:r w:rsidR="0014283D" w:rsidRPr="00771AE4">
        <w:rPr>
          <w:rFonts w:ascii="Arial" w:hAnsi="Arial" w:cs="Arial"/>
          <w:b w:val="0"/>
          <w:caps/>
          <w:smallCaps w:val="0"/>
          <w:color w:val="000000" w:themeColor="text1"/>
          <w:sz w:val="15"/>
          <w:szCs w:val="15"/>
        </w:rPr>
        <w:t>(</w:t>
      </w:r>
      <w:r w:rsidR="00E3353B"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 xml:space="preserve">rticolo 89 </w:t>
      </w:r>
      <w:r w:rsidR="00E3353B" w:rsidRPr="00771AE4">
        <w:rPr>
          <w:rFonts w:ascii="Arial" w:hAnsi="Arial" w:cs="Arial"/>
          <w:b w:val="0"/>
          <w:smallCaps w:val="0"/>
          <w:color w:val="000000" w:themeColor="text1"/>
          <w:sz w:val="15"/>
          <w:szCs w:val="15"/>
        </w:rPr>
        <w:t>del Codice</w:t>
      </w:r>
      <w:r w:rsidR="00FB3DFA" w:rsidRPr="00771AE4">
        <w:rPr>
          <w:rFonts w:ascii="Arial" w:hAnsi="Arial" w:cs="Arial"/>
          <w:b w:val="0"/>
          <w:smallCaps w:val="0"/>
          <w:color w:val="000000" w:themeColor="text1"/>
          <w:sz w:val="15"/>
          <w:szCs w:val="15"/>
        </w:rPr>
        <w:t xml:space="preserve"> - Avvalimento</w:t>
      </w:r>
      <w:r w:rsidR="00F066FB" w:rsidRPr="00771AE4">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B92A5AB" w14:textId="77777777" w:rsidTr="00D62E03">
        <w:tc>
          <w:tcPr>
            <w:tcW w:w="4644" w:type="dxa"/>
            <w:shd w:val="clear" w:color="auto" w:fill="auto"/>
          </w:tcPr>
          <w:p w14:paraId="676EB1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14:paraId="1C8CAB4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3F1E4A" w14:textId="77777777" w:rsidTr="00D62E03">
        <w:tc>
          <w:tcPr>
            <w:tcW w:w="4644" w:type="dxa"/>
            <w:shd w:val="clear" w:color="auto" w:fill="auto"/>
          </w:tcPr>
          <w:p w14:paraId="02F5A3D3" w14:textId="77777777" w:rsidR="00B97715" w:rsidRPr="00771AE4" w:rsidRDefault="00B97715" w:rsidP="00B97715">
            <w:pPr>
              <w:spacing w:before="0" w:after="0"/>
              <w:rPr>
                <w:rFonts w:ascii="Arial" w:hAnsi="Arial" w:cs="Arial"/>
                <w:color w:val="000000" w:themeColor="text1"/>
                <w:sz w:val="15"/>
                <w:szCs w:val="15"/>
              </w:rPr>
            </w:pPr>
          </w:p>
          <w:p w14:paraId="23EA6EC9" w14:textId="77777777"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771AE4" w:rsidRDefault="00B97715" w:rsidP="00B97715">
            <w:pPr>
              <w:spacing w:before="0" w:after="0"/>
              <w:rPr>
                <w:rFonts w:ascii="Arial" w:hAnsi="Arial" w:cs="Arial"/>
                <w:b/>
                <w:iCs/>
                <w:color w:val="000000" w:themeColor="text1"/>
                <w:sz w:val="15"/>
                <w:szCs w:val="15"/>
              </w:rPr>
            </w:pPr>
          </w:p>
          <w:p w14:paraId="73A8CA71" w14:textId="77777777" w:rsidR="00F0080C" w:rsidRPr="00771AE4" w:rsidRDefault="00F0080C" w:rsidP="00B97715">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14:paraId="2D6B3E73" w14:textId="77777777"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r w:rsidR="00802A00" w:rsidRPr="00771AE4">
              <w:rPr>
                <w:rFonts w:ascii="Arial" w:hAnsi="Arial" w:cs="Arial"/>
                <w:iCs/>
                <w:color w:val="000000" w:themeColor="text1"/>
                <w:sz w:val="15"/>
                <w:szCs w:val="15"/>
              </w:rPr>
              <w:t>:</w:t>
            </w:r>
          </w:p>
          <w:p w14:paraId="06477CC0" w14:textId="7F4E2FEE"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r w:rsidR="00802A00" w:rsidRPr="00771AE4">
              <w:rPr>
                <w:rFonts w:ascii="Arial" w:hAnsi="Arial" w:cs="Arial"/>
                <w:iCs/>
                <w:color w:val="000000" w:themeColor="text1"/>
                <w:sz w:val="15"/>
                <w:szCs w:val="15"/>
              </w:rPr>
              <w:t>:</w:t>
            </w:r>
          </w:p>
        </w:tc>
        <w:tc>
          <w:tcPr>
            <w:tcW w:w="4645" w:type="dxa"/>
            <w:shd w:val="clear" w:color="auto" w:fill="auto"/>
          </w:tcPr>
          <w:p w14:paraId="55D97C31" w14:textId="77777777" w:rsidR="00B97715" w:rsidRPr="00771AE4" w:rsidRDefault="00B97715" w:rsidP="00B97715">
            <w:pPr>
              <w:spacing w:before="0" w:after="0"/>
              <w:rPr>
                <w:rFonts w:ascii="Arial" w:hAnsi="Arial" w:cs="Arial"/>
                <w:color w:val="000000" w:themeColor="text1"/>
                <w:sz w:val="15"/>
                <w:szCs w:val="15"/>
              </w:rPr>
            </w:pPr>
          </w:p>
          <w:p w14:paraId="7F898359" w14:textId="77777777" w:rsidR="00472387"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5980F6F9" w14:textId="77777777" w:rsidR="00F0080C" w:rsidRPr="00771AE4" w:rsidRDefault="00F0080C" w:rsidP="00B97715">
            <w:pPr>
              <w:spacing w:before="0" w:after="0"/>
              <w:rPr>
                <w:rFonts w:ascii="Arial" w:hAnsi="Arial" w:cs="Arial"/>
                <w:color w:val="000000" w:themeColor="text1"/>
                <w:sz w:val="15"/>
                <w:szCs w:val="15"/>
              </w:rPr>
            </w:pPr>
          </w:p>
          <w:p w14:paraId="438FA239" w14:textId="77777777" w:rsidR="00F0080C" w:rsidRPr="00771AE4" w:rsidRDefault="00F0080C" w:rsidP="00B97715">
            <w:pPr>
              <w:spacing w:before="0" w:after="0"/>
              <w:rPr>
                <w:rFonts w:ascii="Arial" w:hAnsi="Arial" w:cs="Arial"/>
                <w:color w:val="000000" w:themeColor="text1"/>
                <w:sz w:val="15"/>
                <w:szCs w:val="15"/>
              </w:rPr>
            </w:pPr>
          </w:p>
          <w:p w14:paraId="137E364D" w14:textId="77777777" w:rsidR="00B97715" w:rsidRPr="00771AE4" w:rsidRDefault="00B97715" w:rsidP="00B97715">
            <w:pPr>
              <w:spacing w:before="0" w:after="0"/>
              <w:rPr>
                <w:rFonts w:ascii="Arial" w:hAnsi="Arial" w:cs="Arial"/>
                <w:color w:val="000000" w:themeColor="text1"/>
                <w:sz w:val="15"/>
                <w:szCs w:val="15"/>
              </w:rPr>
            </w:pPr>
          </w:p>
          <w:p w14:paraId="6BF5DAEC" w14:textId="77777777" w:rsidR="00B97715" w:rsidRPr="00771AE4" w:rsidRDefault="00B97715" w:rsidP="00B97715">
            <w:pPr>
              <w:spacing w:before="0" w:after="0"/>
              <w:rPr>
                <w:rFonts w:ascii="Arial" w:hAnsi="Arial" w:cs="Arial"/>
                <w:color w:val="000000" w:themeColor="text1"/>
                <w:sz w:val="15"/>
                <w:szCs w:val="15"/>
              </w:rPr>
            </w:pPr>
          </w:p>
          <w:p w14:paraId="784F3088"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105CAB8" w14:textId="77777777" w:rsidR="00802A00" w:rsidRPr="00771AE4" w:rsidRDefault="00802A00" w:rsidP="00B97715">
            <w:pPr>
              <w:spacing w:before="0" w:after="0"/>
              <w:rPr>
                <w:rFonts w:ascii="Arial" w:hAnsi="Arial" w:cs="Arial"/>
                <w:color w:val="000000" w:themeColor="text1"/>
                <w:sz w:val="15"/>
                <w:szCs w:val="15"/>
              </w:rPr>
            </w:pPr>
          </w:p>
          <w:p w14:paraId="263EAB52"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0979CAE3" w14:textId="2EC9AD9F" w:rsidR="00696DF7" w:rsidRPr="00771AE4"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indicare la denominazione degli operatori econom</w:t>
      </w:r>
      <w:r w:rsidR="00B97FD0" w:rsidRPr="00771AE4">
        <w:rPr>
          <w:rFonts w:ascii="Arial" w:hAnsi="Arial" w:cs="Arial"/>
          <w:color w:val="000000" w:themeColor="text1"/>
          <w:sz w:val="15"/>
          <w:szCs w:val="15"/>
        </w:rPr>
        <w:t>i</w:t>
      </w:r>
      <w:r w:rsidRPr="00771AE4">
        <w:rPr>
          <w:rFonts w:ascii="Arial" w:hAnsi="Arial" w:cs="Arial"/>
          <w:color w:val="000000" w:themeColor="text1"/>
          <w:sz w:val="15"/>
          <w:szCs w:val="15"/>
        </w:rPr>
        <w:t>c</w:t>
      </w:r>
      <w:r w:rsidR="001227C5" w:rsidRPr="00771AE4">
        <w:rPr>
          <w:rFonts w:ascii="Arial" w:hAnsi="Arial" w:cs="Arial"/>
          <w:color w:val="000000" w:themeColor="text1"/>
          <w:sz w:val="15"/>
          <w:szCs w:val="15"/>
        </w:rPr>
        <w:t xml:space="preserve">i di cui si intende avvalersi, </w:t>
      </w:r>
      <w:r w:rsidRPr="00771AE4">
        <w:rPr>
          <w:rFonts w:ascii="Arial" w:hAnsi="Arial" w:cs="Arial"/>
          <w:color w:val="000000" w:themeColor="text1"/>
          <w:sz w:val="15"/>
          <w:szCs w:val="15"/>
        </w:rPr>
        <w:t>i requisiti</w:t>
      </w:r>
      <w:r w:rsidR="001227C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oggetto di avvalimento</w:t>
      </w:r>
      <w:r w:rsidR="001227C5" w:rsidRPr="00771AE4">
        <w:rPr>
          <w:rFonts w:ascii="Arial" w:hAnsi="Arial" w:cs="Arial"/>
          <w:color w:val="000000" w:themeColor="text1"/>
          <w:sz w:val="15"/>
          <w:szCs w:val="15"/>
        </w:rPr>
        <w:t xml:space="preserve"> e </w:t>
      </w:r>
      <w:r w:rsidR="00B46A18" w:rsidRPr="00771AE4">
        <w:rPr>
          <w:rFonts w:ascii="Arial" w:hAnsi="Arial" w:cs="Arial"/>
          <w:color w:val="000000" w:themeColor="text1"/>
          <w:sz w:val="15"/>
          <w:szCs w:val="15"/>
        </w:rPr>
        <w:t xml:space="preserve">presentare </w:t>
      </w:r>
      <w:r w:rsidR="001227C5" w:rsidRPr="00771AE4">
        <w:rPr>
          <w:rFonts w:ascii="Arial" w:hAnsi="Arial" w:cs="Arial"/>
          <w:color w:val="000000" w:themeColor="text1"/>
          <w:sz w:val="15"/>
          <w:szCs w:val="15"/>
        </w:rPr>
        <w:t xml:space="preserve">per ciascuna impresa ausiliaria </w:t>
      </w:r>
      <w:r w:rsidR="00696DF7" w:rsidRPr="00771AE4">
        <w:rPr>
          <w:rFonts w:ascii="Arial" w:hAnsi="Arial" w:cs="Arial"/>
          <w:color w:val="000000" w:themeColor="text1"/>
          <w:sz w:val="15"/>
          <w:szCs w:val="15"/>
        </w:rPr>
        <w:t xml:space="preserve">un DGUE distinto, debitamente compilato e firmato dai soggetti interessati, con le informazioni richieste dalle </w:t>
      </w:r>
      <w:r w:rsidR="00696DF7" w:rsidRPr="00771AE4">
        <w:rPr>
          <w:rFonts w:ascii="Arial" w:hAnsi="Arial" w:cs="Arial"/>
          <w:b/>
          <w:color w:val="000000" w:themeColor="text1"/>
          <w:sz w:val="15"/>
          <w:szCs w:val="15"/>
        </w:rPr>
        <w:t>sezioni A e B della presente parte</w:t>
      </w:r>
      <w:r w:rsidR="008935F6" w:rsidRPr="00771AE4">
        <w:rPr>
          <w:rFonts w:ascii="Arial" w:hAnsi="Arial" w:cs="Arial"/>
          <w:b/>
          <w:color w:val="000000" w:themeColor="text1"/>
          <w:sz w:val="15"/>
          <w:szCs w:val="15"/>
        </w:rPr>
        <w:t>,</w:t>
      </w:r>
      <w:r w:rsidR="00696DF7" w:rsidRPr="00771AE4">
        <w:rPr>
          <w:rFonts w:ascii="Arial" w:hAnsi="Arial" w:cs="Arial"/>
          <w:b/>
          <w:color w:val="000000" w:themeColor="text1"/>
          <w:sz w:val="15"/>
          <w:szCs w:val="15"/>
        </w:rPr>
        <w:t xml:space="preserve"> dalla parte III</w:t>
      </w:r>
      <w:r w:rsidR="0081449D" w:rsidRPr="00771AE4">
        <w:rPr>
          <w:rFonts w:ascii="Arial" w:hAnsi="Arial" w:cs="Arial"/>
          <w:b/>
          <w:color w:val="000000" w:themeColor="text1"/>
          <w:sz w:val="15"/>
          <w:szCs w:val="15"/>
        </w:rPr>
        <w:t>,</w:t>
      </w:r>
      <w:r w:rsidR="00350964" w:rsidRPr="00771AE4">
        <w:rPr>
          <w:rFonts w:ascii="Arial" w:hAnsi="Arial" w:cs="Arial"/>
          <w:b/>
          <w:color w:val="000000" w:themeColor="text1"/>
          <w:sz w:val="15"/>
          <w:szCs w:val="15"/>
        </w:rPr>
        <w:t xml:space="preserve"> dalla parte I</w:t>
      </w:r>
      <w:r w:rsidR="0081449D" w:rsidRPr="00771AE4">
        <w:rPr>
          <w:rFonts w:ascii="Arial" w:hAnsi="Arial" w:cs="Arial"/>
          <w:b/>
          <w:color w:val="000000" w:themeColor="text1"/>
          <w:sz w:val="15"/>
          <w:szCs w:val="15"/>
        </w:rPr>
        <w:t>V</w:t>
      </w:r>
      <w:r w:rsidR="005F123C" w:rsidRPr="00771AE4">
        <w:rPr>
          <w:rFonts w:ascii="Arial" w:hAnsi="Arial" w:cs="Arial"/>
          <w:b/>
          <w:color w:val="000000" w:themeColor="text1"/>
          <w:sz w:val="15"/>
          <w:szCs w:val="15"/>
        </w:rPr>
        <w:t xml:space="preserve"> ove pertinente</w:t>
      </w:r>
      <w:r w:rsidR="0081449D" w:rsidRPr="00771AE4">
        <w:rPr>
          <w:rFonts w:ascii="Arial" w:hAnsi="Arial" w:cs="Arial"/>
          <w:b/>
          <w:color w:val="000000" w:themeColor="text1"/>
          <w:sz w:val="15"/>
          <w:szCs w:val="15"/>
        </w:rPr>
        <w:t xml:space="preserve"> e dalla parte VI</w:t>
      </w:r>
      <w:r w:rsidR="00350964" w:rsidRPr="00771AE4">
        <w:rPr>
          <w:rFonts w:ascii="Arial" w:hAnsi="Arial" w:cs="Arial"/>
          <w:b/>
          <w:color w:val="000000" w:themeColor="text1"/>
          <w:sz w:val="15"/>
          <w:szCs w:val="15"/>
        </w:rPr>
        <w:t>.</w:t>
      </w:r>
    </w:p>
    <w:p w14:paraId="20691D51" w14:textId="77777777" w:rsidR="00696DF7" w:rsidRPr="00771AE4"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771AE4" w:rsidRDefault="007B00CA" w:rsidP="007B00CA">
      <w:pPr>
        <w:rPr>
          <w:color w:val="000000" w:themeColor="text1"/>
          <w:sz w:val="15"/>
          <w:szCs w:val="15"/>
        </w:rPr>
      </w:pPr>
    </w:p>
    <w:p w14:paraId="587E0ECC" w14:textId="77777777" w:rsidR="005D4886" w:rsidRPr="00771AE4" w:rsidRDefault="00472387" w:rsidP="00F84A30">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771AE4" w:rsidRDefault="00472387" w:rsidP="00F84A30">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w:t>
      </w:r>
      <w:r w:rsidR="0014283D" w:rsidRPr="00771AE4">
        <w:rPr>
          <w:rFonts w:ascii="Arial" w:hAnsi="Arial" w:cs="Arial"/>
          <w:b w:val="0"/>
          <w:caps/>
          <w:color w:val="000000" w:themeColor="text1"/>
          <w:sz w:val="15"/>
          <w:szCs w:val="15"/>
        </w:rPr>
        <w:t xml:space="preserve"> (</w:t>
      </w:r>
      <w:r w:rsidR="00FB3DFA"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rticolo 105 del Codice - Subappalto)</w:t>
      </w:r>
    </w:p>
    <w:p w14:paraId="6A9DC822" w14:textId="77777777"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w:t>
      </w:r>
      <w:r w:rsidR="005D4886" w:rsidRPr="00771AE4">
        <w:rPr>
          <w:rFonts w:ascii="Arial" w:hAnsi="Arial" w:cs="Arial"/>
          <w:color w:val="000000" w:themeColor="text1"/>
          <w:sz w:val="15"/>
          <w:szCs w:val="15"/>
        </w:rPr>
        <w:t xml:space="preserve">Tale sezione è da </w:t>
      </w:r>
      <w:r w:rsidRPr="00771AE4">
        <w:rPr>
          <w:rFonts w:ascii="Arial" w:hAnsi="Arial" w:cs="Arial"/>
          <w:color w:val="000000" w:themeColor="text1"/>
          <w:sz w:val="15"/>
          <w:szCs w:val="15"/>
        </w:rPr>
        <w:t>compila</w:t>
      </w:r>
      <w:r w:rsidR="005D4886" w:rsidRPr="00771AE4">
        <w:rPr>
          <w:rFonts w:ascii="Arial" w:hAnsi="Arial" w:cs="Arial"/>
          <w:color w:val="000000" w:themeColor="text1"/>
          <w:sz w:val="15"/>
          <w:szCs w:val="15"/>
        </w:rPr>
        <w:t xml:space="preserve">re </w:t>
      </w:r>
      <w:r w:rsidRPr="00771AE4">
        <w:rPr>
          <w:rFonts w:ascii="Arial" w:hAnsi="Arial" w:cs="Arial"/>
          <w:color w:val="000000" w:themeColor="text1"/>
          <w:sz w:val="15"/>
          <w:szCs w:val="15"/>
        </w:rPr>
        <w:t>solo se le informazioni sono esplicitamente richieste dall'amministrazione aggiudica</w:t>
      </w:r>
      <w:r w:rsidR="005D4886" w:rsidRPr="00771AE4">
        <w:rPr>
          <w:rFonts w:ascii="Arial" w:hAnsi="Arial" w:cs="Arial"/>
          <w:color w:val="000000" w:themeColor="text1"/>
          <w:sz w:val="15"/>
          <w:szCs w:val="15"/>
        </w:rPr>
        <w:t xml:space="preserve">trice </w:t>
      </w:r>
      <w:r w:rsidRPr="00771AE4">
        <w:rPr>
          <w:rFonts w:ascii="Arial" w:hAnsi="Arial" w:cs="Arial"/>
          <w:color w:val="000000" w:themeColor="text1"/>
          <w:sz w:val="15"/>
          <w:szCs w:val="15"/>
        </w:rPr>
        <w:t>o dall'ente aggiudicatore)</w:t>
      </w:r>
      <w:r w:rsidR="005D4886"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7BE890D" w14:textId="77777777" w:rsidTr="00D62E03">
        <w:tc>
          <w:tcPr>
            <w:tcW w:w="4644" w:type="dxa"/>
            <w:shd w:val="clear" w:color="auto" w:fill="auto"/>
          </w:tcPr>
          <w:p w14:paraId="4213C17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2982A77F" w14:textId="77777777" w:rsidTr="00D62E03">
        <w:tc>
          <w:tcPr>
            <w:tcW w:w="4644" w:type="dxa"/>
            <w:shd w:val="clear" w:color="auto" w:fill="auto"/>
          </w:tcPr>
          <w:p w14:paraId="139CB0CF" w14:textId="77777777" w:rsidR="00F0080C" w:rsidRPr="00771AE4" w:rsidRDefault="00472387" w:rsidP="00B9771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00F0080C" w:rsidRPr="00771AE4">
              <w:rPr>
                <w:rFonts w:ascii="Arial" w:hAnsi="Arial" w:cs="Arial"/>
                <w:b/>
                <w:color w:val="000000" w:themeColor="text1"/>
                <w:sz w:val="15"/>
                <w:szCs w:val="15"/>
              </w:rPr>
              <w:t xml:space="preserve"> </w:t>
            </w:r>
          </w:p>
          <w:p w14:paraId="34C07E11" w14:textId="77777777" w:rsidR="00910862" w:rsidRPr="00771AE4" w:rsidRDefault="00910862" w:rsidP="00B97715">
            <w:pPr>
              <w:spacing w:before="0" w:after="0"/>
              <w:rPr>
                <w:rFonts w:ascii="Arial" w:hAnsi="Arial" w:cs="Arial"/>
                <w:b/>
                <w:color w:val="000000" w:themeColor="text1"/>
                <w:sz w:val="15"/>
                <w:szCs w:val="15"/>
              </w:rPr>
            </w:pPr>
          </w:p>
          <w:p w14:paraId="7D37BD0D" w14:textId="77777777" w:rsidR="00F0080C" w:rsidRPr="00771AE4" w:rsidRDefault="00F0080C"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5E5CA357" w14:textId="548B94AA"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Elencare le prestazioni o lavorazioni che si intende subappaltare</w:t>
            </w:r>
            <w:r w:rsidR="007A4825" w:rsidRPr="00771AE4">
              <w:rPr>
                <w:rFonts w:ascii="Arial" w:hAnsi="Arial" w:cs="Arial"/>
                <w:color w:val="000000" w:themeColor="text1"/>
                <w:sz w:val="15"/>
                <w:szCs w:val="15"/>
              </w:rPr>
              <w:t xml:space="preserve"> e la relativa quota (espressa in percentuale) sull’importo contrattuale</w:t>
            </w:r>
            <w:r w:rsidR="0081043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4EB4D97F" w14:textId="77777777" w:rsidR="00B97715" w:rsidRPr="00771AE4" w:rsidRDefault="00B97715" w:rsidP="00B97715">
            <w:pPr>
              <w:spacing w:before="0" w:after="0"/>
              <w:rPr>
                <w:rFonts w:ascii="Arial" w:hAnsi="Arial" w:cs="Arial"/>
                <w:color w:val="000000" w:themeColor="text1"/>
                <w:sz w:val="15"/>
                <w:szCs w:val="15"/>
              </w:rPr>
            </w:pPr>
          </w:p>
          <w:p w14:paraId="22F3381E" w14:textId="77777777" w:rsidR="00472387"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w:t>
            </w:r>
            <w:r w:rsidR="00FB12BD" w:rsidRPr="00771AE4">
              <w:rPr>
                <w:rFonts w:ascii="Arial" w:hAnsi="Arial" w:cs="Arial"/>
                <w:color w:val="000000" w:themeColor="text1"/>
                <w:sz w:val="15"/>
                <w:szCs w:val="15"/>
              </w:rPr>
              <w:t>, indicare la denominazione dei subappaltatori proposti</w:t>
            </w:r>
            <w:r w:rsidR="0081043F" w:rsidRPr="00771AE4">
              <w:rPr>
                <w:rFonts w:ascii="Arial" w:hAnsi="Arial" w:cs="Arial"/>
                <w:color w:val="000000" w:themeColor="text1"/>
                <w:sz w:val="15"/>
                <w:szCs w:val="15"/>
              </w:rPr>
              <w:t>:</w:t>
            </w:r>
          </w:p>
        </w:tc>
        <w:tc>
          <w:tcPr>
            <w:tcW w:w="4645" w:type="dxa"/>
            <w:shd w:val="clear" w:color="auto" w:fill="auto"/>
          </w:tcPr>
          <w:p w14:paraId="67BCA5DF" w14:textId="51DC7D5B" w:rsidR="005D4886"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4B344715" w14:textId="77777777" w:rsidR="0081043F" w:rsidRPr="00771AE4" w:rsidRDefault="0081043F" w:rsidP="00B97715">
            <w:pPr>
              <w:spacing w:before="0" w:after="0"/>
              <w:rPr>
                <w:rFonts w:ascii="Arial" w:hAnsi="Arial" w:cs="Arial"/>
                <w:b/>
                <w:color w:val="000000" w:themeColor="text1"/>
                <w:sz w:val="15"/>
                <w:szCs w:val="15"/>
              </w:rPr>
            </w:pPr>
          </w:p>
          <w:p w14:paraId="6B9F211D" w14:textId="77777777" w:rsidR="00B97715" w:rsidRPr="00771AE4" w:rsidRDefault="00B97715" w:rsidP="00B97715">
            <w:pPr>
              <w:spacing w:before="0" w:after="0"/>
              <w:rPr>
                <w:rFonts w:ascii="Arial" w:hAnsi="Arial" w:cs="Arial"/>
                <w:color w:val="000000" w:themeColor="text1"/>
                <w:sz w:val="15"/>
                <w:szCs w:val="15"/>
              </w:rPr>
            </w:pPr>
          </w:p>
          <w:p w14:paraId="52C65390" w14:textId="77777777" w:rsidR="00B97715" w:rsidRPr="00771AE4" w:rsidRDefault="00B97715" w:rsidP="00B97715">
            <w:pPr>
              <w:spacing w:before="0" w:after="0"/>
              <w:rPr>
                <w:rFonts w:ascii="Arial" w:hAnsi="Arial" w:cs="Arial"/>
                <w:color w:val="000000" w:themeColor="text1"/>
                <w:sz w:val="15"/>
                <w:szCs w:val="15"/>
              </w:rPr>
            </w:pPr>
          </w:p>
          <w:p w14:paraId="1D80A916" w14:textId="77777777" w:rsidR="00B97715" w:rsidRPr="00771AE4" w:rsidRDefault="00B97715" w:rsidP="00B97715">
            <w:pPr>
              <w:spacing w:before="0" w:after="0"/>
              <w:rPr>
                <w:rFonts w:ascii="Arial" w:hAnsi="Arial" w:cs="Arial"/>
                <w:color w:val="000000" w:themeColor="text1"/>
                <w:sz w:val="15"/>
                <w:szCs w:val="15"/>
              </w:rPr>
            </w:pPr>
          </w:p>
          <w:p w14:paraId="4331A448" w14:textId="77777777" w:rsidR="00910862" w:rsidRPr="00771AE4" w:rsidRDefault="00910862" w:rsidP="00B97715">
            <w:pPr>
              <w:spacing w:before="0" w:after="0"/>
              <w:rPr>
                <w:rFonts w:ascii="Arial" w:hAnsi="Arial" w:cs="Arial"/>
                <w:color w:val="000000" w:themeColor="text1"/>
                <w:sz w:val="15"/>
                <w:szCs w:val="15"/>
              </w:rPr>
            </w:pPr>
          </w:p>
          <w:p w14:paraId="2F97E020" w14:textId="0B08CCA2"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F0080C"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E36870" w14:textId="77777777" w:rsidR="00B97715" w:rsidRPr="00771AE4" w:rsidRDefault="00B97715" w:rsidP="00B97715">
            <w:pPr>
              <w:spacing w:before="0" w:after="0"/>
              <w:rPr>
                <w:rFonts w:ascii="Arial" w:hAnsi="Arial" w:cs="Arial"/>
                <w:color w:val="000000" w:themeColor="text1"/>
                <w:sz w:val="15"/>
                <w:szCs w:val="15"/>
              </w:rPr>
            </w:pPr>
          </w:p>
          <w:p w14:paraId="0EA6F360" w14:textId="77777777" w:rsidR="00B97715" w:rsidRPr="00771AE4" w:rsidRDefault="00B97715" w:rsidP="00B97715">
            <w:pPr>
              <w:spacing w:before="0" w:after="0"/>
              <w:rPr>
                <w:rFonts w:ascii="Arial" w:hAnsi="Arial" w:cs="Arial"/>
                <w:color w:val="000000" w:themeColor="text1"/>
                <w:sz w:val="15"/>
                <w:szCs w:val="15"/>
              </w:rPr>
            </w:pPr>
          </w:p>
          <w:p w14:paraId="707DE9E3" w14:textId="77777777" w:rsidR="00FB12BD" w:rsidRPr="00771AE4" w:rsidRDefault="00C31E6D"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4607AB2" w14:textId="761F7EB0"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771AE4">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771AE4" w:rsidRDefault="0033696C" w:rsidP="00F84A30">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14:paraId="1320E1D8" w14:textId="77777777" w:rsidR="008956BD" w:rsidRPr="00771AE4" w:rsidRDefault="00472387" w:rsidP="007B00CA">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Parte III: Motivi di esclusione</w:t>
      </w:r>
      <w:r w:rsidR="008956BD" w:rsidRPr="00771AE4">
        <w:rPr>
          <w:color w:val="000000" w:themeColor="text1"/>
          <w:sz w:val="15"/>
          <w:szCs w:val="15"/>
        </w:rPr>
        <w:t xml:space="preserve"> </w:t>
      </w:r>
      <w:r w:rsidR="008956BD" w:rsidRPr="00771AE4">
        <w:rPr>
          <w:rFonts w:ascii="Arial" w:hAnsi="Arial" w:cs="Arial"/>
          <w:b w:val="0"/>
          <w:caps/>
          <w:color w:val="000000" w:themeColor="text1"/>
          <w:sz w:val="15"/>
          <w:szCs w:val="15"/>
        </w:rPr>
        <w:t>(</w:t>
      </w:r>
      <w:r w:rsidR="008956BD" w:rsidRPr="00771AE4">
        <w:rPr>
          <w:rFonts w:ascii="Arial" w:hAnsi="Arial" w:cs="Arial"/>
          <w:b w:val="0"/>
          <w:smallCaps w:val="0"/>
          <w:color w:val="000000" w:themeColor="text1"/>
          <w:sz w:val="15"/>
          <w:szCs w:val="15"/>
        </w:rPr>
        <w:t>Articolo 80 del Codi</w:t>
      </w:r>
      <w:r w:rsidR="00FC41B5" w:rsidRPr="00771AE4">
        <w:rPr>
          <w:rFonts w:ascii="Arial" w:hAnsi="Arial" w:cs="Arial"/>
          <w:b w:val="0"/>
          <w:smallCaps w:val="0"/>
          <w:color w:val="000000" w:themeColor="text1"/>
          <w:sz w:val="15"/>
          <w:szCs w:val="15"/>
        </w:rPr>
        <w:t>ce</w:t>
      </w:r>
      <w:r w:rsidR="008956BD" w:rsidRPr="00771AE4">
        <w:rPr>
          <w:rFonts w:ascii="Arial" w:hAnsi="Arial" w:cs="Arial"/>
          <w:b w:val="0"/>
          <w:smallCaps w:val="0"/>
          <w:color w:val="000000" w:themeColor="text1"/>
          <w:sz w:val="15"/>
          <w:szCs w:val="15"/>
        </w:rPr>
        <w:t>)</w:t>
      </w:r>
    </w:p>
    <w:p w14:paraId="6F84DB01" w14:textId="77777777" w:rsidR="00472387" w:rsidRPr="00771AE4" w:rsidRDefault="00472387" w:rsidP="007B00CA">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14:paraId="56D2B6C3" w14:textId="77777777" w:rsidR="00CC2D89" w:rsidRPr="00771AE4"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 xml:space="preserve">L'articolo 57, paragrafo 1, della direttiva 2014/24/UE stabilisce </w:t>
      </w:r>
      <w:r w:rsidR="008956BD" w:rsidRPr="00771AE4">
        <w:rPr>
          <w:rFonts w:ascii="Arial" w:hAnsi="Arial" w:cs="Arial"/>
          <w:color w:val="000000" w:themeColor="text1"/>
          <w:sz w:val="15"/>
          <w:szCs w:val="15"/>
        </w:rPr>
        <w:t>i seguenti motivi di esclusione (Articolo 80, comma 1, del Codice):</w:t>
      </w:r>
    </w:p>
    <w:p w14:paraId="6CBA4B5A" w14:textId="77777777" w:rsidR="00CC2D89" w:rsidRPr="00771AE4"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14:paraId="41E9A6D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p>
    <w:p w14:paraId="3BB27CB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496766ED"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6"/>
      </w:r>
      <w:r w:rsidRPr="00771AE4">
        <w:rPr>
          <w:rFonts w:ascii="Arial" w:hAnsi="Arial" w:cs="Arial"/>
          <w:color w:val="000000" w:themeColor="text1"/>
          <w:sz w:val="15"/>
          <w:szCs w:val="15"/>
        </w:rPr>
        <w:t>);</w:t>
      </w:r>
    </w:p>
    <w:p w14:paraId="1EE461E6"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4"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7"/>
      </w:r>
      <w:bookmarkEnd w:id="4"/>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12D3B4CD" w14:textId="77777777" w:rsidR="00AB2596" w:rsidRPr="00771AE4"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00CC2D89" w:rsidRPr="00771AE4">
        <w:rPr>
          <w:rFonts w:ascii="Arial" w:hAnsi="Arial" w:cs="Arial"/>
          <w:color w:val="000000" w:themeColor="text1"/>
          <w:sz w:val="15"/>
          <w:szCs w:val="15"/>
        </w:rPr>
        <w:t>Lavoro minorile e altre forme di tratta di esseri umani(</w:t>
      </w:r>
      <w:r w:rsidR="00CC2D89" w:rsidRPr="00771AE4">
        <w:rPr>
          <w:rStyle w:val="Rimandonotaapidipagina"/>
          <w:rFonts w:ascii="Arial" w:hAnsi="Arial" w:cs="Arial"/>
          <w:color w:val="000000" w:themeColor="text1"/>
          <w:sz w:val="15"/>
          <w:szCs w:val="15"/>
        </w:rPr>
        <w:footnoteReference w:id="18"/>
      </w:r>
      <w:r w:rsidR="00CC2D89" w:rsidRPr="00771AE4">
        <w:rPr>
          <w:rFonts w:ascii="Arial" w:hAnsi="Arial" w:cs="Arial"/>
          <w:color w:val="000000" w:themeColor="text1"/>
          <w:sz w:val="15"/>
          <w:szCs w:val="15"/>
        </w:rPr>
        <w:t>).</w:t>
      </w:r>
      <w:r w:rsidR="00AB2596" w:rsidRPr="00771AE4">
        <w:rPr>
          <w:rFonts w:ascii="Arial" w:hAnsi="Arial" w:cs="Arial"/>
          <w:color w:val="000000" w:themeColor="text1"/>
          <w:sz w:val="15"/>
          <w:szCs w:val="15"/>
        </w:rPr>
        <w:t xml:space="preserve"> </w:t>
      </w:r>
    </w:p>
    <w:p w14:paraId="0456120E" w14:textId="5ECBC9E1" w:rsidR="00AB2596" w:rsidRPr="00771AE4"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14:paraId="3A8C7931" w14:textId="7AA81501" w:rsidR="00CC2D89" w:rsidRPr="00771AE4"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771AE4" w14:paraId="3E0D4231" w14:textId="77777777" w:rsidTr="00092591">
        <w:trPr>
          <w:trHeight w:val="663"/>
        </w:trPr>
        <w:tc>
          <w:tcPr>
            <w:tcW w:w="4530" w:type="dxa"/>
          </w:tcPr>
          <w:p w14:paraId="3A120EF7" w14:textId="77777777" w:rsidR="008F7FC1" w:rsidRPr="00771AE4" w:rsidRDefault="008F7FC1" w:rsidP="00F84A30">
            <w:pPr>
              <w:jc w:val="both"/>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w:t>
            </w:r>
            <w:r w:rsidR="006D142B" w:rsidRPr="00771AE4">
              <w:rPr>
                <w:rFonts w:ascii="Arial" w:hAnsi="Arial" w:cs="Arial"/>
                <w:color w:val="000000" w:themeColor="text1"/>
                <w:sz w:val="15"/>
                <w:szCs w:val="15"/>
              </w:rPr>
              <w:t xml:space="preserve">icolo </w:t>
            </w:r>
            <w:r w:rsidRPr="00771AE4">
              <w:rPr>
                <w:rFonts w:ascii="Arial" w:hAnsi="Arial" w:cs="Arial"/>
                <w:color w:val="000000" w:themeColor="text1"/>
                <w:sz w:val="15"/>
                <w:szCs w:val="15"/>
              </w:rPr>
              <w:t>80, comma 1, del Codice):</w:t>
            </w:r>
          </w:p>
        </w:tc>
        <w:tc>
          <w:tcPr>
            <w:tcW w:w="4759" w:type="dxa"/>
          </w:tcPr>
          <w:p w14:paraId="61D4DC1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7C6AA965" w14:textId="77777777" w:rsidTr="00092591">
        <w:trPr>
          <w:trHeight w:val="1849"/>
        </w:trPr>
        <w:tc>
          <w:tcPr>
            <w:tcW w:w="4530" w:type="dxa"/>
          </w:tcPr>
          <w:p w14:paraId="1DB11CBB" w14:textId="4CBACEB4" w:rsidR="00144A8D" w:rsidRPr="00771AE4" w:rsidRDefault="00826BC3"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I</w:t>
            </w:r>
            <w:r w:rsidR="008F7FC1" w:rsidRPr="00771AE4">
              <w:rPr>
                <w:rFonts w:ascii="Arial" w:hAnsi="Arial" w:cs="Arial"/>
                <w:color w:val="000000" w:themeColor="text1"/>
                <w:sz w:val="15"/>
                <w:szCs w:val="15"/>
              </w:rPr>
              <w:t xml:space="preserve"> soggetti di cui all’art. 80, comma 3, del Codice sono stati </w:t>
            </w:r>
            <w:r w:rsidR="008F7FC1" w:rsidRPr="00771AE4">
              <w:rPr>
                <w:rFonts w:ascii="Arial" w:hAnsi="Arial" w:cs="Arial"/>
                <w:b/>
                <w:color w:val="000000" w:themeColor="text1"/>
                <w:sz w:val="15"/>
                <w:szCs w:val="15"/>
              </w:rPr>
              <w:t>condannati con sentenza definitiva</w:t>
            </w:r>
            <w:r w:rsidR="008F7FC1"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771AE4">
              <w:rPr>
                <w:rFonts w:ascii="Arial" w:hAnsi="Arial" w:cs="Arial"/>
                <w:color w:val="000000" w:themeColor="text1"/>
                <w:sz w:val="15"/>
                <w:szCs w:val="15"/>
              </w:rPr>
              <w:t>, indipendentemente dalla data della sentenza,</w:t>
            </w:r>
            <w:r w:rsidR="008F7FC1" w:rsidRPr="00771AE4">
              <w:rPr>
                <w:rFonts w:ascii="Arial" w:hAnsi="Arial" w:cs="Arial"/>
                <w:color w:val="000000" w:themeColor="text1"/>
                <w:sz w:val="15"/>
                <w:szCs w:val="15"/>
              </w:rPr>
              <w:t xml:space="preserve"> in seguito alla quale sia ancora applicabile un periodo di esclusione stabilito direttamente nella sentenza</w:t>
            </w:r>
            <w:r w:rsidR="00DE49C1" w:rsidRPr="00771AE4">
              <w:rPr>
                <w:rFonts w:ascii="Arial" w:hAnsi="Arial" w:cs="Arial"/>
                <w:color w:val="000000" w:themeColor="text1"/>
                <w:sz w:val="15"/>
                <w:szCs w:val="15"/>
              </w:rPr>
              <w:t xml:space="preserve"> ovvero desumibile ai sensi dell’art. 80 comma 10</w:t>
            </w:r>
            <w:r w:rsidR="008F7FC1" w:rsidRPr="00771AE4">
              <w:rPr>
                <w:rFonts w:ascii="Arial" w:hAnsi="Arial" w:cs="Arial"/>
                <w:color w:val="000000" w:themeColor="text1"/>
                <w:sz w:val="15"/>
                <w:szCs w:val="15"/>
              </w:rPr>
              <w:t xml:space="preserve">? </w:t>
            </w:r>
          </w:p>
        </w:tc>
        <w:tc>
          <w:tcPr>
            <w:tcW w:w="4759" w:type="dxa"/>
          </w:tcPr>
          <w:p w14:paraId="2EA7FDF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DC79465" w14:textId="77777777" w:rsidR="008F7FC1" w:rsidRPr="00771AE4" w:rsidRDefault="008F7FC1" w:rsidP="00F84A30">
            <w:pPr>
              <w:jc w:val="both"/>
              <w:rPr>
                <w:rFonts w:ascii="Arial" w:hAnsi="Arial" w:cs="Arial"/>
                <w:color w:val="000000" w:themeColor="text1"/>
                <w:sz w:val="15"/>
                <w:szCs w:val="15"/>
              </w:rPr>
            </w:pPr>
          </w:p>
          <w:p w14:paraId="6C94DD73"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tc>
      </w:tr>
      <w:tr w:rsidR="00711B60" w:rsidRPr="00771AE4" w14:paraId="41B96D9F" w14:textId="77777777" w:rsidTr="002938D7">
        <w:trPr>
          <w:trHeight w:val="2943"/>
        </w:trPr>
        <w:tc>
          <w:tcPr>
            <w:tcW w:w="4530" w:type="dxa"/>
          </w:tcPr>
          <w:p w14:paraId="2FEB8029" w14:textId="77777777" w:rsidR="00102F2E" w:rsidRPr="00771AE4" w:rsidRDefault="00102F2E" w:rsidP="00B97715">
            <w:pPr>
              <w:spacing w:before="0"/>
              <w:jc w:val="both"/>
              <w:rPr>
                <w:rFonts w:ascii="Arial" w:hAnsi="Arial" w:cs="Arial"/>
                <w:b/>
                <w:color w:val="000000" w:themeColor="text1"/>
                <w:sz w:val="15"/>
                <w:szCs w:val="15"/>
              </w:rPr>
            </w:pPr>
          </w:p>
          <w:p w14:paraId="22F1764A" w14:textId="174DAF4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w:t>
            </w:r>
          </w:p>
          <w:p w14:paraId="1A4A0578" w14:textId="77777777" w:rsidR="00F73670" w:rsidRPr="00771AE4" w:rsidRDefault="00F73670" w:rsidP="00B97715">
            <w:pPr>
              <w:spacing w:before="0"/>
              <w:jc w:val="both"/>
              <w:rPr>
                <w:rFonts w:ascii="Arial" w:hAnsi="Arial" w:cs="Arial"/>
                <w:color w:val="000000" w:themeColor="text1"/>
                <w:sz w:val="15"/>
                <w:szCs w:val="15"/>
              </w:rPr>
            </w:pPr>
          </w:p>
          <w:p w14:paraId="2453AC42" w14:textId="77777777" w:rsidR="008F7FC1" w:rsidRPr="00771AE4"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la data</w:t>
            </w:r>
            <w:r w:rsidR="0030396C"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0030396C" w:rsidRPr="00771AE4">
              <w:rPr>
                <w:rFonts w:ascii="Arial" w:hAnsi="Arial" w:cs="Arial"/>
                <w:i/>
                <w:color w:val="000000" w:themeColor="text1"/>
                <w:sz w:val="15"/>
                <w:szCs w:val="15"/>
              </w:rPr>
              <w:t>g</w:t>
            </w:r>
            <w:r w:rsidRPr="00771AE4">
              <w:rPr>
                <w:rFonts w:ascii="Arial" w:hAnsi="Arial" w:cs="Arial"/>
                <w:i/>
                <w:color w:val="000000" w:themeColor="text1"/>
                <w:sz w:val="15"/>
                <w:szCs w:val="15"/>
              </w:rPr>
              <w:t>)</w:t>
            </w:r>
            <w:r w:rsidR="00F7302B" w:rsidRPr="00771AE4">
              <w:rPr>
                <w:rFonts w:ascii="Arial" w:hAnsi="Arial" w:cs="Arial"/>
                <w:color w:val="000000" w:themeColor="text1"/>
                <w:sz w:val="15"/>
                <w:szCs w:val="15"/>
              </w:rPr>
              <w:t xml:space="preserve"> del Codice e i motivi di condanna,</w:t>
            </w:r>
          </w:p>
          <w:p w14:paraId="39041C5F" w14:textId="77777777" w:rsidR="008F7FC1" w:rsidRPr="00771AE4"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771AE4" w:rsidRDefault="00102F2E" w:rsidP="00B97715">
            <w:pPr>
              <w:pStyle w:val="Paragrafoelenco"/>
              <w:spacing w:before="0"/>
              <w:jc w:val="both"/>
              <w:rPr>
                <w:rFonts w:ascii="Arial" w:hAnsi="Arial" w:cs="Arial"/>
                <w:color w:val="000000" w:themeColor="text1"/>
                <w:sz w:val="15"/>
                <w:szCs w:val="15"/>
              </w:rPr>
            </w:pPr>
          </w:p>
          <w:p w14:paraId="6DC12B6C" w14:textId="0EAED64A" w:rsidR="009C5BCA"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dati identificativi delle persone condannate [ ];</w:t>
            </w:r>
          </w:p>
          <w:p w14:paraId="645F9F23" w14:textId="77777777" w:rsidR="00395CDD" w:rsidRPr="00771AE4" w:rsidRDefault="00395CDD" w:rsidP="00B97715">
            <w:pPr>
              <w:spacing w:before="0"/>
              <w:jc w:val="both"/>
              <w:rPr>
                <w:rFonts w:ascii="Arial" w:hAnsi="Arial" w:cs="Arial"/>
                <w:b/>
                <w:color w:val="000000" w:themeColor="text1"/>
                <w:sz w:val="15"/>
                <w:szCs w:val="15"/>
              </w:rPr>
            </w:pPr>
          </w:p>
          <w:p w14:paraId="68696CE4" w14:textId="77777777" w:rsidR="00102F2E" w:rsidRPr="00771AE4" w:rsidRDefault="00102F2E" w:rsidP="00B97715">
            <w:pPr>
              <w:spacing w:before="0"/>
              <w:jc w:val="both"/>
              <w:rPr>
                <w:rFonts w:ascii="Arial" w:hAnsi="Arial" w:cs="Arial"/>
                <w:b/>
                <w:color w:val="000000" w:themeColor="text1"/>
                <w:sz w:val="15"/>
                <w:szCs w:val="15"/>
              </w:rPr>
            </w:pPr>
          </w:p>
          <w:p w14:paraId="6DBFF94F" w14:textId="79AE71C7" w:rsidR="00B62EBD" w:rsidRPr="00771AE4" w:rsidRDefault="008F7FC1" w:rsidP="00B97715">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004B2302" w:rsidRPr="00771AE4">
              <w:rPr>
                <w:rFonts w:ascii="Arial" w:hAnsi="Arial" w:cs="Arial"/>
                <w:color w:val="000000" w:themeColor="text1"/>
                <w:sz w:val="15"/>
                <w:szCs w:val="15"/>
              </w:rPr>
              <w:t>se stabilita direttamente nella sentenza di condanna la durata della pena accessoria, indicare</w:t>
            </w:r>
            <w:r w:rsidR="00C15485"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p>
        </w:tc>
        <w:tc>
          <w:tcPr>
            <w:tcW w:w="4759" w:type="dxa"/>
          </w:tcPr>
          <w:p w14:paraId="78CC4142" w14:textId="77777777" w:rsidR="008F7FC1" w:rsidRPr="00771AE4" w:rsidRDefault="008F7FC1" w:rsidP="00B97715">
            <w:pPr>
              <w:spacing w:before="0"/>
              <w:jc w:val="both"/>
              <w:rPr>
                <w:rFonts w:ascii="Arial" w:hAnsi="Arial" w:cs="Arial"/>
                <w:color w:val="000000" w:themeColor="text1"/>
                <w:sz w:val="15"/>
                <w:szCs w:val="15"/>
              </w:rPr>
            </w:pPr>
          </w:p>
          <w:p w14:paraId="4EF08107" w14:textId="77777777" w:rsidR="00C15485" w:rsidRPr="00771AE4" w:rsidRDefault="00C15485" w:rsidP="00B97715">
            <w:pPr>
              <w:spacing w:before="0"/>
              <w:jc w:val="both"/>
              <w:rPr>
                <w:rFonts w:ascii="Arial" w:hAnsi="Arial" w:cs="Arial"/>
                <w:color w:val="000000" w:themeColor="text1"/>
                <w:sz w:val="15"/>
                <w:szCs w:val="15"/>
              </w:rPr>
            </w:pPr>
          </w:p>
          <w:p w14:paraId="78A0603C" w14:textId="77777777" w:rsidR="00102F2E" w:rsidRPr="00771AE4" w:rsidRDefault="00102F2E" w:rsidP="00B97715">
            <w:pPr>
              <w:spacing w:before="0"/>
              <w:jc w:val="both"/>
              <w:rPr>
                <w:rFonts w:ascii="Arial" w:hAnsi="Arial" w:cs="Arial"/>
                <w:color w:val="000000" w:themeColor="text1"/>
                <w:sz w:val="15"/>
                <w:szCs w:val="15"/>
              </w:rPr>
            </w:pPr>
          </w:p>
          <w:p w14:paraId="7B92D3B7" w14:textId="35D36C90" w:rsidR="008F7FC1" w:rsidRPr="00771AE4" w:rsidRDefault="008F7FC1" w:rsidP="00B97715">
            <w:pPr>
              <w:spacing w:before="0"/>
              <w:jc w:val="both"/>
              <w:rPr>
                <w:rFonts w:ascii="Arial" w:hAnsi="Arial" w:cs="Arial"/>
                <w:i/>
                <w:color w:val="000000" w:themeColor="text1"/>
                <w:sz w:val="15"/>
                <w:szCs w:val="15"/>
                <w:vertAlign w:val="superscript"/>
              </w:rPr>
            </w:pPr>
            <w:r w:rsidRPr="00771AE4">
              <w:rPr>
                <w:rFonts w:ascii="Arial" w:hAnsi="Arial" w:cs="Arial"/>
                <w:color w:val="000000" w:themeColor="text1"/>
                <w:sz w:val="15"/>
                <w:szCs w:val="15"/>
              </w:rPr>
              <w:t>a) Data:[  ], durata [   ], lettera comma 1, articolo 80 [  ], motivi:[       ]</w:t>
            </w:r>
            <w:r w:rsidRPr="00771AE4">
              <w:rPr>
                <w:rFonts w:ascii="Arial" w:hAnsi="Arial" w:cs="Arial"/>
                <w:i/>
                <w:color w:val="000000" w:themeColor="text1"/>
                <w:sz w:val="15"/>
                <w:szCs w:val="15"/>
                <w:vertAlign w:val="superscript"/>
              </w:rPr>
              <w:t xml:space="preserve"> </w:t>
            </w:r>
          </w:p>
          <w:p w14:paraId="0AF89D1E" w14:textId="77777777" w:rsidR="00B97715" w:rsidRPr="00771AE4" w:rsidRDefault="00B97715" w:rsidP="00B97715">
            <w:pPr>
              <w:spacing w:before="0"/>
              <w:jc w:val="both"/>
              <w:rPr>
                <w:rFonts w:ascii="Arial" w:hAnsi="Arial" w:cs="Arial"/>
                <w:color w:val="000000" w:themeColor="text1"/>
                <w:sz w:val="15"/>
                <w:szCs w:val="15"/>
              </w:rPr>
            </w:pPr>
          </w:p>
          <w:p w14:paraId="4AD0FC14" w14:textId="77777777" w:rsidR="008F7FC1" w:rsidRPr="00771AE4" w:rsidRDefault="008F7FC1" w:rsidP="00B97715">
            <w:pPr>
              <w:spacing w:before="0"/>
              <w:jc w:val="both"/>
              <w:rPr>
                <w:rFonts w:ascii="Arial" w:hAnsi="Arial" w:cs="Arial"/>
                <w:color w:val="000000" w:themeColor="text1"/>
                <w:sz w:val="15"/>
                <w:szCs w:val="15"/>
              </w:rPr>
            </w:pPr>
          </w:p>
          <w:p w14:paraId="6E227996" w14:textId="77777777" w:rsidR="00B97715" w:rsidRPr="00771AE4" w:rsidRDefault="00B97715" w:rsidP="00B97715">
            <w:pPr>
              <w:spacing w:before="0"/>
              <w:jc w:val="both"/>
              <w:rPr>
                <w:rFonts w:ascii="Arial" w:hAnsi="Arial" w:cs="Arial"/>
                <w:color w:val="000000" w:themeColor="text1"/>
                <w:sz w:val="15"/>
                <w:szCs w:val="15"/>
              </w:rPr>
            </w:pPr>
          </w:p>
          <w:p w14:paraId="3B9F685A" w14:textId="77777777" w:rsidR="00B97715" w:rsidRPr="00771AE4" w:rsidRDefault="00B97715" w:rsidP="00B97715">
            <w:pPr>
              <w:spacing w:before="0"/>
              <w:jc w:val="both"/>
              <w:rPr>
                <w:rFonts w:ascii="Arial" w:hAnsi="Arial" w:cs="Arial"/>
                <w:color w:val="000000" w:themeColor="text1"/>
                <w:sz w:val="15"/>
                <w:szCs w:val="15"/>
              </w:rPr>
            </w:pPr>
          </w:p>
          <w:p w14:paraId="34B1E5EB" w14:textId="77777777" w:rsidR="00E01CA2" w:rsidRPr="00771AE4" w:rsidRDefault="00E01CA2" w:rsidP="00B97715">
            <w:pPr>
              <w:spacing w:before="0"/>
              <w:jc w:val="both"/>
              <w:rPr>
                <w:rFonts w:ascii="Arial" w:hAnsi="Arial" w:cs="Arial"/>
                <w:color w:val="000000" w:themeColor="text1"/>
                <w:sz w:val="15"/>
                <w:szCs w:val="15"/>
              </w:rPr>
            </w:pPr>
          </w:p>
          <w:p w14:paraId="71BA810E" w14:textId="77777777" w:rsidR="00102F2E" w:rsidRPr="00771AE4" w:rsidRDefault="00102F2E" w:rsidP="00B97715">
            <w:pPr>
              <w:spacing w:before="0"/>
              <w:jc w:val="both"/>
              <w:rPr>
                <w:rFonts w:ascii="Arial" w:hAnsi="Arial" w:cs="Arial"/>
                <w:color w:val="000000" w:themeColor="text1"/>
                <w:sz w:val="15"/>
                <w:szCs w:val="15"/>
              </w:rPr>
            </w:pPr>
          </w:p>
          <w:p w14:paraId="4E637AFC" w14:textId="7EB0425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w:t>
            </w:r>
          </w:p>
          <w:p w14:paraId="57C2B9D8" w14:textId="77777777" w:rsidR="00B97715" w:rsidRPr="00771AE4" w:rsidRDefault="00B97715" w:rsidP="00B97715">
            <w:pPr>
              <w:spacing w:before="0"/>
              <w:jc w:val="both"/>
              <w:rPr>
                <w:rFonts w:ascii="Arial" w:hAnsi="Arial" w:cs="Arial"/>
                <w:color w:val="000000" w:themeColor="text1"/>
                <w:sz w:val="15"/>
                <w:szCs w:val="15"/>
              </w:rPr>
            </w:pPr>
          </w:p>
          <w:p w14:paraId="1AF5F29F" w14:textId="77777777" w:rsidR="00102F2E" w:rsidRPr="00771AE4" w:rsidRDefault="00102F2E" w:rsidP="00B97715">
            <w:pPr>
              <w:spacing w:before="0"/>
              <w:jc w:val="both"/>
              <w:rPr>
                <w:rFonts w:ascii="Arial" w:hAnsi="Arial" w:cs="Arial"/>
                <w:color w:val="000000" w:themeColor="text1"/>
                <w:sz w:val="15"/>
                <w:szCs w:val="15"/>
              </w:rPr>
            </w:pPr>
          </w:p>
          <w:p w14:paraId="311D079A" w14:textId="6D731E15"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c) durata del periodo d'esclusione [..…]</w:t>
            </w:r>
            <w:r w:rsidR="00C15485" w:rsidRPr="00771AE4">
              <w:rPr>
                <w:rFonts w:ascii="Arial" w:hAnsi="Arial" w:cs="Arial"/>
                <w:color w:val="000000" w:themeColor="text1"/>
                <w:sz w:val="15"/>
                <w:szCs w:val="15"/>
              </w:rPr>
              <w:t xml:space="preserve">, lettera comma 1, articolo 80 [  ], </w:t>
            </w:r>
          </w:p>
        </w:tc>
      </w:tr>
      <w:tr w:rsidR="00711B60" w:rsidRPr="00771AE4" w14:paraId="50DD494B" w14:textId="77777777" w:rsidTr="008F7FC1">
        <w:tc>
          <w:tcPr>
            <w:tcW w:w="4530" w:type="dxa"/>
          </w:tcPr>
          <w:p w14:paraId="01AF3BF7" w14:textId="37C4530B" w:rsidR="008F7FC1" w:rsidRPr="00771AE4" w:rsidRDefault="008F7FC1" w:rsidP="00F84A30">
            <w:pPr>
              <w:jc w:val="both"/>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“Self-Cleaning”</w:t>
            </w:r>
            <w:r w:rsidR="00FB0E55" w:rsidRPr="00771AE4">
              <w:rPr>
                <w:rStyle w:val="NormalBoldChar"/>
                <w:rFonts w:ascii="Arial" w:eastAsia="Calibri" w:hAnsi="Arial" w:cs="Arial"/>
                <w:color w:val="000000" w:themeColor="text1"/>
                <w:sz w:val="15"/>
                <w:szCs w:val="15"/>
              </w:rPr>
              <w:t xml:space="preserve">, cfr. </w:t>
            </w:r>
            <w:r w:rsidR="00C52492" w:rsidRPr="00771AE4">
              <w:rPr>
                <w:rStyle w:val="NormalBoldChar"/>
                <w:rFonts w:ascii="Arial" w:eastAsia="Calibri" w:hAnsi="Arial" w:cs="Arial"/>
                <w:color w:val="000000" w:themeColor="text1"/>
                <w:sz w:val="15"/>
                <w:szCs w:val="15"/>
              </w:rPr>
              <w:t>articolo 80, comma 7)</w:t>
            </w:r>
            <w:r w:rsidRPr="00771AE4">
              <w:rPr>
                <w:rFonts w:ascii="Arial" w:hAnsi="Arial" w:cs="Arial"/>
                <w:b/>
                <w:color w:val="000000" w:themeColor="text1"/>
                <w:sz w:val="15"/>
                <w:szCs w:val="15"/>
              </w:rPr>
              <w:t>?</w:t>
            </w:r>
          </w:p>
          <w:p w14:paraId="3A9C25FB" w14:textId="77777777" w:rsidR="008F7FC1" w:rsidRPr="00771AE4" w:rsidRDefault="008F7FC1" w:rsidP="00F84A30">
            <w:pPr>
              <w:jc w:val="both"/>
              <w:rPr>
                <w:rFonts w:ascii="Arial" w:hAnsi="Arial" w:cs="Arial"/>
                <w:color w:val="000000" w:themeColor="text1"/>
                <w:sz w:val="15"/>
                <w:szCs w:val="15"/>
              </w:rPr>
            </w:pPr>
          </w:p>
        </w:tc>
        <w:tc>
          <w:tcPr>
            <w:tcW w:w="4759" w:type="dxa"/>
          </w:tcPr>
          <w:p w14:paraId="625B86D1"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C4FEA52" w14:textId="77777777" w:rsidR="008F7FC1" w:rsidRPr="00771AE4" w:rsidRDefault="008F7FC1" w:rsidP="00F84A30">
            <w:pPr>
              <w:jc w:val="both"/>
              <w:rPr>
                <w:rFonts w:ascii="Arial" w:hAnsi="Arial" w:cs="Arial"/>
                <w:color w:val="000000" w:themeColor="text1"/>
                <w:sz w:val="15"/>
                <w:szCs w:val="15"/>
              </w:rPr>
            </w:pPr>
          </w:p>
        </w:tc>
      </w:tr>
      <w:tr w:rsidR="00711B60" w:rsidRPr="00771AE4" w14:paraId="798C5B99" w14:textId="77777777" w:rsidTr="008F7FC1">
        <w:tc>
          <w:tcPr>
            <w:tcW w:w="4530" w:type="dxa"/>
          </w:tcPr>
          <w:p w14:paraId="5451A5AD" w14:textId="77777777" w:rsidR="00B62EBD" w:rsidRPr="00771AE4" w:rsidRDefault="00BB622B" w:rsidP="00102F2E">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lastRenderedPageBreak/>
              <w:t>In caso affermativo</w:t>
            </w:r>
            <w:r w:rsidRPr="00771AE4">
              <w:rPr>
                <w:rFonts w:ascii="Arial" w:hAnsi="Arial" w:cs="Arial"/>
                <w:color w:val="000000" w:themeColor="text1"/>
                <w:sz w:val="15"/>
                <w:szCs w:val="15"/>
              </w:rPr>
              <w:t xml:space="preserve">, </w:t>
            </w:r>
            <w:r w:rsidR="00B62EBD" w:rsidRPr="00771AE4">
              <w:rPr>
                <w:rFonts w:ascii="Arial" w:hAnsi="Arial" w:cs="Arial"/>
                <w:color w:val="000000" w:themeColor="text1"/>
                <w:sz w:val="15"/>
                <w:szCs w:val="15"/>
              </w:rPr>
              <w:t>indicare:</w:t>
            </w:r>
          </w:p>
          <w:p w14:paraId="036D6DE8" w14:textId="77777777" w:rsidR="00102F2E" w:rsidRPr="00771AE4" w:rsidRDefault="00102F2E" w:rsidP="00102F2E">
            <w:pPr>
              <w:spacing w:before="0"/>
              <w:jc w:val="both"/>
              <w:rPr>
                <w:rFonts w:ascii="Arial" w:hAnsi="Arial" w:cs="Arial"/>
                <w:color w:val="000000" w:themeColor="text1"/>
                <w:sz w:val="15"/>
                <w:szCs w:val="15"/>
              </w:rPr>
            </w:pPr>
          </w:p>
          <w:p w14:paraId="5B4DB91C"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la sentenza di condanna definitiva ha riconosciuto l’attenuante della collaborazione come definita dal</w:t>
            </w:r>
            <w:r w:rsidRPr="00771AE4">
              <w:rPr>
                <w:rFonts w:ascii="Arial" w:hAnsi="Arial" w:cs="Arial"/>
                <w:color w:val="000000" w:themeColor="text1"/>
                <w:sz w:val="15"/>
                <w:szCs w:val="15"/>
              </w:rPr>
              <w:t>le singole fattispecie di reato?</w:t>
            </w:r>
          </w:p>
          <w:p w14:paraId="4C0F6383"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771AE4" w:rsidRDefault="00BB622B"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w:t>
            </w:r>
            <w:r w:rsidR="00B62EBD" w:rsidRPr="00771AE4">
              <w:rPr>
                <w:rFonts w:ascii="Arial" w:hAnsi="Arial" w:cs="Arial"/>
                <w:color w:val="000000" w:themeColor="text1"/>
                <w:sz w:val="15"/>
                <w:szCs w:val="15"/>
              </w:rPr>
              <w:t xml:space="preserve"> 18 mesi?</w:t>
            </w:r>
          </w:p>
          <w:p w14:paraId="2A18A71E"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 xml:space="preserve">in </w:t>
            </w:r>
            <w:r w:rsidRPr="00771AE4">
              <w:rPr>
                <w:rFonts w:ascii="Arial" w:hAnsi="Arial" w:cs="Arial"/>
                <w:color w:val="000000" w:themeColor="text1"/>
                <w:sz w:val="15"/>
                <w:szCs w:val="15"/>
              </w:rPr>
              <w:t>caso di risposta affermativa per</w:t>
            </w:r>
            <w:r w:rsidR="004C1FF7" w:rsidRPr="00771AE4">
              <w:rPr>
                <w:rFonts w:ascii="Arial" w:hAnsi="Arial" w:cs="Arial"/>
                <w:color w:val="000000" w:themeColor="text1"/>
                <w:sz w:val="15"/>
                <w:szCs w:val="15"/>
              </w:rPr>
              <w:t xml:space="preserve"> le ipotesi 1) e</w:t>
            </w:r>
            <w:r w:rsidR="00B41E47" w:rsidRPr="00771AE4">
              <w:rPr>
                <w:rFonts w:ascii="Arial" w:hAnsi="Arial" w:cs="Arial"/>
                <w:color w:val="000000" w:themeColor="text1"/>
                <w:sz w:val="15"/>
                <w:szCs w:val="15"/>
              </w:rPr>
              <w:t>/o</w:t>
            </w:r>
            <w:r w:rsidR="004C1FF7" w:rsidRPr="00771AE4">
              <w:rPr>
                <w:rFonts w:ascii="Arial" w:hAnsi="Arial" w:cs="Arial"/>
                <w:color w:val="000000" w:themeColor="text1"/>
                <w:sz w:val="15"/>
                <w:szCs w:val="15"/>
              </w:rPr>
              <w:t xml:space="preserve"> 2), </w:t>
            </w:r>
            <w:r w:rsidR="00826BC3" w:rsidRPr="00771AE4">
              <w:rPr>
                <w:rFonts w:ascii="Arial" w:hAnsi="Arial" w:cs="Arial"/>
                <w:color w:val="000000" w:themeColor="text1"/>
                <w:sz w:val="15"/>
                <w:szCs w:val="15"/>
              </w:rPr>
              <w:t>i</w:t>
            </w:r>
            <w:r w:rsidR="00BB622B" w:rsidRPr="00771AE4">
              <w:rPr>
                <w:rFonts w:ascii="Arial" w:hAnsi="Arial" w:cs="Arial"/>
                <w:color w:val="000000" w:themeColor="text1"/>
                <w:sz w:val="15"/>
                <w:szCs w:val="15"/>
              </w:rPr>
              <w:t xml:space="preserve"> soggetti di cui all’art. 80, comma 3, del Codice:</w:t>
            </w:r>
          </w:p>
          <w:p w14:paraId="7575ABC6"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771AE4" w:rsidRDefault="00102F2E"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B622B" w:rsidRPr="00771AE4">
              <w:rPr>
                <w:rFonts w:ascii="Arial" w:hAnsi="Arial" w:cs="Arial"/>
                <w:color w:val="000000" w:themeColor="text1"/>
                <w:sz w:val="15"/>
                <w:szCs w:val="15"/>
              </w:rPr>
              <w:t>ha</w:t>
            </w:r>
            <w:r w:rsidR="004C1FF7" w:rsidRPr="00771AE4">
              <w:rPr>
                <w:rFonts w:ascii="Arial" w:hAnsi="Arial" w:cs="Arial"/>
                <w:color w:val="000000" w:themeColor="text1"/>
                <w:sz w:val="15"/>
                <w:szCs w:val="15"/>
              </w:rPr>
              <w:t>nno</w:t>
            </w:r>
            <w:r w:rsidR="00BB622B" w:rsidRPr="00771AE4">
              <w:rPr>
                <w:rFonts w:ascii="Arial" w:hAnsi="Arial" w:cs="Arial"/>
                <w:color w:val="000000" w:themeColor="text1"/>
                <w:sz w:val="15"/>
                <w:szCs w:val="15"/>
              </w:rPr>
              <w:t xml:space="preserve"> risarcito interamente il danno</w:t>
            </w:r>
            <w:r w:rsidR="00B62EBD" w:rsidRPr="00771AE4">
              <w:rPr>
                <w:rFonts w:ascii="Arial" w:hAnsi="Arial" w:cs="Arial"/>
                <w:color w:val="000000" w:themeColor="text1"/>
                <w:sz w:val="15"/>
                <w:szCs w:val="15"/>
              </w:rPr>
              <w:t>?</w:t>
            </w:r>
          </w:p>
          <w:p w14:paraId="3E4BC211" w14:textId="77777777" w:rsidR="00102F2E" w:rsidRPr="00771AE4" w:rsidRDefault="00102F2E" w:rsidP="00102F2E">
            <w:pPr>
              <w:spacing w:before="0"/>
              <w:jc w:val="both"/>
              <w:rPr>
                <w:rFonts w:ascii="Arial" w:hAnsi="Arial" w:cs="Arial"/>
                <w:color w:val="000000" w:themeColor="text1"/>
                <w:sz w:val="15"/>
                <w:szCs w:val="15"/>
              </w:rPr>
            </w:pPr>
          </w:p>
          <w:p w14:paraId="3B9F1166" w14:textId="3185CF7D" w:rsidR="00BB622B" w:rsidRPr="00771AE4" w:rsidRDefault="004C1FF7"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si sono impegnati</w:t>
            </w:r>
            <w:r w:rsidR="00BB622B" w:rsidRPr="00771AE4">
              <w:rPr>
                <w:rFonts w:ascii="Arial" w:hAnsi="Arial" w:cs="Arial"/>
                <w:color w:val="000000" w:themeColor="text1"/>
                <w:sz w:val="15"/>
                <w:szCs w:val="15"/>
              </w:rPr>
              <w:t xml:space="preserve"> formalmente a risarcire il danno</w:t>
            </w:r>
            <w:r w:rsidR="00B62EBD" w:rsidRPr="00771AE4">
              <w:rPr>
                <w:rFonts w:ascii="Arial" w:hAnsi="Arial" w:cs="Arial"/>
                <w:color w:val="000000" w:themeColor="text1"/>
                <w:sz w:val="15"/>
                <w:szCs w:val="15"/>
              </w:rPr>
              <w:t>?</w:t>
            </w:r>
          </w:p>
          <w:p w14:paraId="4456EA8F" w14:textId="77777777" w:rsidR="00102F2E" w:rsidRPr="00771AE4" w:rsidRDefault="00102F2E" w:rsidP="00102F2E">
            <w:pPr>
              <w:spacing w:before="0"/>
              <w:jc w:val="both"/>
              <w:rPr>
                <w:rFonts w:ascii="Arial" w:hAnsi="Arial" w:cs="Arial"/>
                <w:color w:val="000000" w:themeColor="text1"/>
                <w:sz w:val="15"/>
                <w:szCs w:val="15"/>
              </w:rPr>
            </w:pPr>
          </w:p>
          <w:p w14:paraId="2E6034CB"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w:t>
            </w:r>
            <w:r w:rsidR="00BB622B" w:rsidRPr="00771AE4">
              <w:rPr>
                <w:rFonts w:ascii="Arial" w:hAnsi="Arial" w:cs="Arial"/>
                <w:color w:val="000000" w:themeColor="text1"/>
                <w:sz w:val="15"/>
                <w:szCs w:val="15"/>
              </w:rPr>
              <w:t>le ipotesi 1) e 2 l’operatore economico ha adottato misure di carattere tecnico o organizzativo e relativi al personale idonei a preve</w:t>
            </w:r>
            <w:r w:rsidRPr="00771AE4">
              <w:rPr>
                <w:rFonts w:ascii="Arial" w:hAnsi="Arial" w:cs="Arial"/>
                <w:color w:val="000000" w:themeColor="text1"/>
                <w:sz w:val="15"/>
                <w:szCs w:val="15"/>
              </w:rPr>
              <w:t>nire ulteriori illeciti o reati ?</w:t>
            </w:r>
          </w:p>
          <w:p w14:paraId="0D341A60" w14:textId="77777777" w:rsidR="00E9170B" w:rsidRPr="00771AE4" w:rsidRDefault="00E9170B" w:rsidP="00102F2E">
            <w:pPr>
              <w:spacing w:before="0"/>
              <w:jc w:val="both"/>
              <w:rPr>
                <w:rFonts w:ascii="Arial" w:hAnsi="Arial" w:cs="Arial"/>
                <w:color w:val="000000" w:themeColor="text1"/>
                <w:sz w:val="15"/>
                <w:szCs w:val="15"/>
              </w:rPr>
            </w:pPr>
          </w:p>
          <w:p w14:paraId="2FB4D8F2" w14:textId="77777777" w:rsidR="00E01CA2" w:rsidRPr="00771AE4" w:rsidRDefault="00E01CA2" w:rsidP="00102F2E">
            <w:pPr>
              <w:spacing w:before="0"/>
              <w:jc w:val="both"/>
              <w:rPr>
                <w:rFonts w:ascii="Arial" w:hAnsi="Arial" w:cs="Arial"/>
                <w:color w:val="000000" w:themeColor="text1"/>
                <w:sz w:val="15"/>
                <w:szCs w:val="15"/>
              </w:rPr>
            </w:pPr>
          </w:p>
          <w:p w14:paraId="22E49FF5" w14:textId="77777777" w:rsidR="00E9170B" w:rsidRPr="00771AE4" w:rsidRDefault="00E9170B" w:rsidP="00102F2E">
            <w:pPr>
              <w:spacing w:before="0"/>
              <w:jc w:val="both"/>
              <w:rPr>
                <w:rFonts w:ascii="Arial" w:hAnsi="Arial" w:cs="Arial"/>
                <w:color w:val="000000" w:themeColor="text1"/>
                <w:sz w:val="15"/>
                <w:szCs w:val="15"/>
              </w:rPr>
            </w:pPr>
          </w:p>
          <w:p w14:paraId="37D92DA1" w14:textId="77777777" w:rsidR="00E9170B" w:rsidRPr="00771AE4" w:rsidRDefault="00E9170B" w:rsidP="00102F2E">
            <w:pPr>
              <w:spacing w:before="0"/>
              <w:jc w:val="both"/>
              <w:rPr>
                <w:rFonts w:ascii="Arial" w:hAnsi="Arial" w:cs="Arial"/>
                <w:color w:val="000000" w:themeColor="text1"/>
                <w:sz w:val="15"/>
                <w:szCs w:val="15"/>
              </w:rPr>
            </w:pPr>
          </w:p>
          <w:p w14:paraId="606B3A2A" w14:textId="767802D2" w:rsidR="00E9170B" w:rsidRPr="00771AE4" w:rsidRDefault="00E9170B" w:rsidP="00CC48B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5) se le sentenze di condann</w:t>
            </w:r>
            <w:r w:rsidR="00BF03A8"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771AE4" w:rsidRDefault="00B62EBD" w:rsidP="00102F2E">
            <w:pPr>
              <w:spacing w:before="0"/>
              <w:jc w:val="both"/>
              <w:rPr>
                <w:rFonts w:ascii="Arial" w:hAnsi="Arial" w:cs="Arial"/>
                <w:color w:val="000000" w:themeColor="text1"/>
                <w:sz w:val="15"/>
                <w:szCs w:val="15"/>
              </w:rPr>
            </w:pPr>
          </w:p>
          <w:p w14:paraId="181E1E3F" w14:textId="77777777" w:rsidR="00102F2E" w:rsidRPr="00771AE4" w:rsidRDefault="00102F2E" w:rsidP="00102F2E">
            <w:pPr>
              <w:spacing w:before="0"/>
              <w:jc w:val="both"/>
              <w:rPr>
                <w:rFonts w:ascii="Arial" w:hAnsi="Arial" w:cs="Arial"/>
                <w:color w:val="000000" w:themeColor="text1"/>
                <w:sz w:val="15"/>
                <w:szCs w:val="15"/>
              </w:rPr>
            </w:pPr>
          </w:p>
          <w:p w14:paraId="6D29646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7FCD845" w14:textId="77777777" w:rsidR="00B62EBD" w:rsidRPr="00771AE4" w:rsidRDefault="00B62EBD" w:rsidP="00102F2E">
            <w:pPr>
              <w:spacing w:before="0"/>
              <w:jc w:val="both"/>
              <w:rPr>
                <w:rFonts w:ascii="Arial" w:hAnsi="Arial" w:cs="Arial"/>
                <w:color w:val="000000" w:themeColor="text1"/>
                <w:sz w:val="15"/>
                <w:szCs w:val="15"/>
              </w:rPr>
            </w:pPr>
          </w:p>
          <w:p w14:paraId="27CE4835" w14:textId="77777777" w:rsidR="00E01CA2" w:rsidRPr="00771AE4" w:rsidRDefault="00E01CA2" w:rsidP="00102F2E">
            <w:pPr>
              <w:spacing w:before="0"/>
              <w:jc w:val="both"/>
              <w:rPr>
                <w:rFonts w:ascii="Arial" w:hAnsi="Arial" w:cs="Arial"/>
                <w:color w:val="000000" w:themeColor="text1"/>
                <w:sz w:val="15"/>
                <w:szCs w:val="15"/>
              </w:rPr>
            </w:pPr>
          </w:p>
          <w:p w14:paraId="567B1CDE" w14:textId="77777777" w:rsidR="00102F2E" w:rsidRPr="00771AE4" w:rsidRDefault="00102F2E" w:rsidP="00102F2E">
            <w:pPr>
              <w:spacing w:before="0"/>
              <w:jc w:val="both"/>
              <w:rPr>
                <w:rFonts w:ascii="Arial" w:hAnsi="Arial" w:cs="Arial"/>
                <w:color w:val="000000" w:themeColor="text1"/>
                <w:sz w:val="15"/>
                <w:szCs w:val="15"/>
              </w:rPr>
            </w:pPr>
          </w:p>
          <w:p w14:paraId="6A01B2CB"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E350CE1" w14:textId="77777777" w:rsidR="00B62EBD" w:rsidRPr="00771AE4" w:rsidRDefault="00B62EBD" w:rsidP="00102F2E">
            <w:pPr>
              <w:spacing w:before="0"/>
              <w:jc w:val="both"/>
              <w:rPr>
                <w:rFonts w:ascii="Arial" w:hAnsi="Arial" w:cs="Arial"/>
                <w:color w:val="000000" w:themeColor="text1"/>
                <w:sz w:val="15"/>
                <w:szCs w:val="15"/>
              </w:rPr>
            </w:pPr>
          </w:p>
          <w:p w14:paraId="343C0C99" w14:textId="77777777" w:rsidR="00B62EBD" w:rsidRPr="00771AE4" w:rsidRDefault="00B62EBD" w:rsidP="00102F2E">
            <w:pPr>
              <w:spacing w:before="0"/>
              <w:jc w:val="both"/>
              <w:rPr>
                <w:rFonts w:ascii="Arial" w:hAnsi="Arial" w:cs="Arial"/>
                <w:color w:val="000000" w:themeColor="text1"/>
                <w:sz w:val="15"/>
                <w:szCs w:val="15"/>
              </w:rPr>
            </w:pPr>
          </w:p>
          <w:p w14:paraId="025173BF" w14:textId="77777777" w:rsidR="00CC48B5" w:rsidRPr="00771AE4" w:rsidRDefault="00CC48B5" w:rsidP="00102F2E">
            <w:pPr>
              <w:spacing w:before="0"/>
              <w:jc w:val="both"/>
              <w:rPr>
                <w:rFonts w:ascii="Arial" w:hAnsi="Arial" w:cs="Arial"/>
                <w:color w:val="000000" w:themeColor="text1"/>
                <w:sz w:val="15"/>
                <w:szCs w:val="15"/>
              </w:rPr>
            </w:pPr>
          </w:p>
          <w:p w14:paraId="09D21A77" w14:textId="77777777" w:rsidR="00CC48B5" w:rsidRPr="00771AE4" w:rsidRDefault="00CC48B5" w:rsidP="00102F2E">
            <w:pPr>
              <w:spacing w:before="0"/>
              <w:jc w:val="both"/>
              <w:rPr>
                <w:rFonts w:ascii="Arial" w:hAnsi="Arial" w:cs="Arial"/>
                <w:color w:val="000000" w:themeColor="text1"/>
                <w:sz w:val="15"/>
                <w:szCs w:val="15"/>
              </w:rPr>
            </w:pPr>
          </w:p>
          <w:p w14:paraId="37F96A83" w14:textId="77777777" w:rsidR="00CC48B5" w:rsidRPr="00771AE4" w:rsidRDefault="00CC48B5" w:rsidP="00102F2E">
            <w:pPr>
              <w:spacing w:before="0"/>
              <w:jc w:val="both"/>
              <w:rPr>
                <w:rFonts w:ascii="Arial" w:hAnsi="Arial" w:cs="Arial"/>
                <w:color w:val="000000" w:themeColor="text1"/>
                <w:sz w:val="15"/>
                <w:szCs w:val="15"/>
              </w:rPr>
            </w:pPr>
          </w:p>
          <w:p w14:paraId="129398D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ECFF3C8" w14:textId="77777777" w:rsidR="00102F2E" w:rsidRPr="00771AE4" w:rsidRDefault="00102F2E" w:rsidP="00102F2E">
            <w:pPr>
              <w:spacing w:before="0"/>
              <w:jc w:val="both"/>
              <w:rPr>
                <w:rFonts w:ascii="Arial" w:hAnsi="Arial" w:cs="Arial"/>
                <w:color w:val="000000" w:themeColor="text1"/>
                <w:sz w:val="15"/>
                <w:szCs w:val="15"/>
              </w:rPr>
            </w:pPr>
          </w:p>
          <w:p w14:paraId="435A3383"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6517CC" w14:textId="77777777" w:rsidR="00102F2E" w:rsidRPr="00771AE4" w:rsidRDefault="00102F2E" w:rsidP="00102F2E">
            <w:pPr>
              <w:spacing w:before="0"/>
              <w:jc w:val="both"/>
              <w:rPr>
                <w:rFonts w:ascii="Arial" w:hAnsi="Arial" w:cs="Arial"/>
                <w:color w:val="000000" w:themeColor="text1"/>
                <w:sz w:val="15"/>
                <w:szCs w:val="15"/>
              </w:rPr>
            </w:pPr>
          </w:p>
          <w:p w14:paraId="7676FB28"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8E342D" w14:textId="77777777" w:rsidR="00B62EBD" w:rsidRPr="00771AE4" w:rsidRDefault="00B62EBD" w:rsidP="00102F2E">
            <w:pPr>
              <w:spacing w:before="0"/>
              <w:jc w:val="both"/>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771AE4" w:rsidRDefault="00B62EBD"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7C77AF0F" w14:textId="77777777" w:rsidR="00E9170B" w:rsidRPr="00771AE4" w:rsidRDefault="00E9170B" w:rsidP="00102F2E">
            <w:pPr>
              <w:spacing w:before="0"/>
              <w:jc w:val="both"/>
              <w:rPr>
                <w:rFonts w:ascii="Arial" w:hAnsi="Arial" w:cs="Arial"/>
                <w:color w:val="000000" w:themeColor="text1"/>
                <w:sz w:val="15"/>
                <w:szCs w:val="15"/>
              </w:rPr>
            </w:pPr>
          </w:p>
          <w:p w14:paraId="0928B3F4" w14:textId="287B4D44" w:rsidR="00BB622B" w:rsidRPr="00771AE4" w:rsidRDefault="00E9170B"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8A2F31F" w14:textId="77777777" w:rsidR="00472387" w:rsidRPr="00771AE4" w:rsidRDefault="00F7302B" w:rsidP="00F84A30">
      <w:pPr>
        <w:rPr>
          <w:rFonts w:ascii="Arial" w:hAnsi="Arial" w:cs="Arial"/>
          <w:b/>
          <w:color w:val="000000" w:themeColor="text1"/>
          <w:w w:val="0"/>
          <w:sz w:val="15"/>
          <w:szCs w:val="15"/>
        </w:rPr>
      </w:pPr>
      <w:r w:rsidRPr="00771AE4">
        <w:rPr>
          <w:color w:val="000000" w:themeColor="text1"/>
          <w:sz w:val="15"/>
          <w:szCs w:val="15"/>
        </w:rPr>
        <w:br w:type="page"/>
      </w:r>
      <w:r w:rsidR="00472387" w:rsidRPr="00771AE4">
        <w:rPr>
          <w:rFonts w:ascii="Arial" w:hAnsi="Arial" w:cs="Arial"/>
          <w:b/>
          <w:color w:val="000000" w:themeColor="text1"/>
          <w:w w:val="0"/>
          <w:sz w:val="15"/>
          <w:szCs w:val="15"/>
        </w:rPr>
        <w:lastRenderedPageBreak/>
        <w:t>B: M</w:t>
      </w:r>
      <w:r w:rsidR="00CC2D89" w:rsidRPr="00771AE4">
        <w:rPr>
          <w:rFonts w:ascii="Arial" w:hAnsi="Arial" w:cs="Arial"/>
          <w:b/>
          <w:color w:val="000000" w:themeColor="text1"/>
          <w:w w:val="0"/>
          <w:sz w:val="15"/>
          <w:szCs w:val="15"/>
        </w:rPr>
        <w:t>OTIVI LEGATI AL PAGAMENTO DI IMPOSTE O CONTRIBUTI PREVIDENZIALI</w:t>
      </w:r>
    </w:p>
    <w:p w14:paraId="3E55AD86" w14:textId="77777777" w:rsidR="00DA6490" w:rsidRPr="00771AE4"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771AE4" w14:paraId="5645A7AD" w14:textId="77777777" w:rsidTr="00D62E03">
        <w:tc>
          <w:tcPr>
            <w:tcW w:w="4644" w:type="dxa"/>
            <w:shd w:val="clear" w:color="auto" w:fill="auto"/>
          </w:tcPr>
          <w:p w14:paraId="77EECF8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Pagamento di imposte</w:t>
            </w:r>
            <w:r w:rsidR="004255A6" w:rsidRPr="00771AE4">
              <w:rPr>
                <w:rFonts w:ascii="Arial" w:hAnsi="Arial" w:cs="Arial"/>
                <w:b/>
                <w:color w:val="000000" w:themeColor="text1"/>
                <w:sz w:val="15"/>
                <w:szCs w:val="15"/>
              </w:rPr>
              <w:t>, tasse</w:t>
            </w:r>
            <w:r w:rsidRPr="00771AE4">
              <w:rPr>
                <w:rFonts w:ascii="Arial" w:hAnsi="Arial" w:cs="Arial"/>
                <w:b/>
                <w:color w:val="000000" w:themeColor="text1"/>
                <w:sz w:val="15"/>
                <w:szCs w:val="15"/>
              </w:rPr>
              <w:t xml:space="preserve"> o contributi previdenziali</w:t>
            </w:r>
            <w:r w:rsidR="004E115D" w:rsidRPr="00771AE4">
              <w:rPr>
                <w:rFonts w:ascii="Arial" w:hAnsi="Arial" w:cs="Arial"/>
                <w:b/>
                <w:color w:val="000000" w:themeColor="text1"/>
                <w:sz w:val="15"/>
                <w:szCs w:val="15"/>
              </w:rPr>
              <w:t xml:space="preserve"> </w:t>
            </w:r>
            <w:r w:rsidR="004E115D" w:rsidRPr="00771AE4">
              <w:rPr>
                <w:rFonts w:ascii="Arial" w:hAnsi="Arial" w:cs="Arial"/>
                <w:color w:val="000000" w:themeColor="text1"/>
                <w:sz w:val="15"/>
                <w:szCs w:val="15"/>
              </w:rPr>
              <w:t>(</w:t>
            </w:r>
            <w:r w:rsidR="00DA6490" w:rsidRPr="00771AE4">
              <w:rPr>
                <w:rFonts w:ascii="Arial" w:hAnsi="Arial" w:cs="Arial"/>
                <w:color w:val="000000" w:themeColor="text1"/>
                <w:sz w:val="15"/>
                <w:szCs w:val="15"/>
              </w:rPr>
              <w:t>A</w:t>
            </w:r>
            <w:r w:rsidR="004E115D" w:rsidRPr="00771AE4">
              <w:rPr>
                <w:rFonts w:ascii="Arial" w:hAnsi="Arial" w:cs="Arial"/>
                <w:color w:val="000000" w:themeColor="text1"/>
                <w:sz w:val="15"/>
                <w:szCs w:val="15"/>
              </w:rPr>
              <w:t>rt</w:t>
            </w:r>
            <w:r w:rsidR="00DA6490" w:rsidRPr="00771AE4">
              <w:rPr>
                <w:rFonts w:ascii="Arial" w:hAnsi="Arial" w:cs="Arial"/>
                <w:color w:val="000000" w:themeColor="text1"/>
                <w:sz w:val="15"/>
                <w:szCs w:val="15"/>
              </w:rPr>
              <w:t>icolo</w:t>
            </w:r>
            <w:r w:rsidR="004E115D" w:rsidRPr="00771AE4">
              <w:rPr>
                <w:rFonts w:ascii="Arial" w:hAnsi="Arial" w:cs="Arial"/>
                <w:color w:val="000000" w:themeColor="text1"/>
                <w:sz w:val="15"/>
                <w:szCs w:val="15"/>
              </w:rPr>
              <w:t xml:space="preserve"> 80, comma 4, del Codice)</w:t>
            </w:r>
            <w:r w:rsidRPr="00771AE4">
              <w:rPr>
                <w:rFonts w:ascii="Arial" w:hAnsi="Arial" w:cs="Arial"/>
                <w:color w:val="000000" w:themeColor="text1"/>
                <w:sz w:val="15"/>
                <w:szCs w:val="15"/>
              </w:rPr>
              <w:t>:</w:t>
            </w:r>
          </w:p>
        </w:tc>
        <w:tc>
          <w:tcPr>
            <w:tcW w:w="4645" w:type="dxa"/>
            <w:gridSpan w:val="2"/>
            <w:shd w:val="clear" w:color="auto" w:fill="auto"/>
          </w:tcPr>
          <w:p w14:paraId="1F9C9D2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7609E53" w14:textId="77777777" w:rsidTr="00D62E03">
        <w:tc>
          <w:tcPr>
            <w:tcW w:w="4644" w:type="dxa"/>
            <w:shd w:val="clear" w:color="auto" w:fill="auto"/>
          </w:tcPr>
          <w:p w14:paraId="493E6EC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w:t>
            </w:r>
            <w:r w:rsidR="004255A6" w:rsidRPr="00771AE4">
              <w:rPr>
                <w:rFonts w:ascii="Arial" w:hAnsi="Arial" w:cs="Arial"/>
                <w:b/>
                <w:color w:val="000000" w:themeColor="text1"/>
                <w:sz w:val="15"/>
                <w:szCs w:val="15"/>
              </w:rPr>
              <w:t xml:space="preserve">elativi al pagamento di imposte, tasse </w:t>
            </w:r>
            <w:r w:rsidRPr="00771AE4">
              <w:rPr>
                <w:rFonts w:ascii="Arial" w:hAnsi="Arial" w:cs="Arial"/>
                <w:b/>
                <w:color w:val="000000" w:themeColor="text1"/>
                <w:sz w:val="15"/>
                <w:szCs w:val="15"/>
              </w:rPr>
              <w:t>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116CB11A" w14:textId="77777777" w:rsidTr="009819BB">
        <w:trPr>
          <w:trHeight w:val="306"/>
        </w:trPr>
        <w:tc>
          <w:tcPr>
            <w:tcW w:w="4644" w:type="dxa"/>
            <w:vMerge w:val="restart"/>
            <w:shd w:val="clear" w:color="auto" w:fill="auto"/>
          </w:tcPr>
          <w:p w14:paraId="0BFA0550" w14:textId="4D344DA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14:paraId="56AE0BFE" w14:textId="77777777" w:rsidR="00CC48B5" w:rsidRPr="00771AE4" w:rsidRDefault="00CC48B5" w:rsidP="00CC48B5">
            <w:pPr>
              <w:spacing w:before="0" w:after="0"/>
              <w:jc w:val="left"/>
              <w:rPr>
                <w:rFonts w:ascii="Arial" w:hAnsi="Arial" w:cs="Arial"/>
                <w:color w:val="000000" w:themeColor="text1"/>
                <w:sz w:val="15"/>
                <w:szCs w:val="15"/>
              </w:rPr>
            </w:pPr>
          </w:p>
          <w:p w14:paraId="6A93F454" w14:textId="77777777" w:rsidR="00CC48B5" w:rsidRPr="00771AE4" w:rsidRDefault="00CC48B5" w:rsidP="00CC48B5">
            <w:pPr>
              <w:spacing w:before="0" w:after="0"/>
              <w:jc w:val="left"/>
              <w:rPr>
                <w:rFonts w:ascii="Arial" w:hAnsi="Arial" w:cs="Arial"/>
                <w:color w:val="000000" w:themeColor="text1"/>
                <w:sz w:val="15"/>
                <w:szCs w:val="15"/>
              </w:rPr>
            </w:pPr>
          </w:p>
          <w:p w14:paraId="5241175F" w14:textId="11AA8B48"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14:paraId="262A8851" w14:textId="47893045"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14:paraId="48BC63B1" w14:textId="79FDFA1B"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14:paraId="7E495616" w14:textId="2ACA6EF4"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14:paraId="5E78938F" w14:textId="77777777" w:rsidR="00CC2D89" w:rsidRPr="00771AE4"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14:paraId="52C1C1AB"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14:paraId="6E2FAC76"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14:paraId="35F827EC" w14:textId="330F4CD9"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14:paraId="4DD6BD18" w14:textId="77777777" w:rsidR="00CC48B5" w:rsidRPr="00771AE4" w:rsidRDefault="00CC48B5" w:rsidP="00CC48B5">
            <w:pPr>
              <w:spacing w:before="0" w:after="0"/>
              <w:rPr>
                <w:rFonts w:ascii="Arial" w:hAnsi="Arial" w:cs="Arial"/>
                <w:color w:val="000000" w:themeColor="text1"/>
                <w:w w:val="0"/>
                <w:sz w:val="15"/>
                <w:szCs w:val="15"/>
              </w:rPr>
            </w:pPr>
          </w:p>
          <w:p w14:paraId="0C2068B9" w14:textId="6D04023D" w:rsidR="00CC2D89" w:rsidRPr="00771AE4" w:rsidRDefault="00CC2D89" w:rsidP="00CC48B5">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w:t>
            </w:r>
            <w:r w:rsidR="00F066FB"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771AE4">
              <w:rPr>
                <w:rFonts w:ascii="Arial" w:hAnsi="Arial" w:cs="Arial"/>
                <w:color w:val="000000" w:themeColor="text1"/>
                <w:w w:val="0"/>
                <w:sz w:val="15"/>
                <w:szCs w:val="15"/>
              </w:rPr>
              <w:t>, le tasse</w:t>
            </w:r>
            <w:r w:rsidRPr="00771AE4">
              <w:rPr>
                <w:rFonts w:ascii="Arial" w:hAnsi="Arial" w:cs="Arial"/>
                <w:color w:val="000000" w:themeColor="text1"/>
                <w:w w:val="0"/>
                <w:sz w:val="15"/>
                <w:szCs w:val="15"/>
              </w:rPr>
              <w:t xml:space="preserve"> o i contributi previdenziali dovuti, compresi eventuali interessi o multe</w:t>
            </w:r>
            <w:r w:rsidR="000A3DC2" w:rsidRPr="00771AE4">
              <w:rPr>
                <w:rFonts w:ascii="Arial" w:hAnsi="Arial" w:cs="Arial"/>
                <w:color w:val="000000" w:themeColor="text1"/>
                <w:w w:val="0"/>
                <w:sz w:val="15"/>
                <w:szCs w:val="15"/>
              </w:rPr>
              <w:t xml:space="preserve">, </w:t>
            </w:r>
            <w:r w:rsidR="002422A2" w:rsidRPr="00771AE4">
              <w:rPr>
                <w:rFonts w:ascii="Arial" w:hAnsi="Arial" w:cs="Arial"/>
                <w:color w:val="000000" w:themeColor="text1"/>
                <w:w w:val="0"/>
                <w:sz w:val="15"/>
                <w:szCs w:val="15"/>
              </w:rPr>
              <w:t xml:space="preserve">avendo effettuato il </w:t>
            </w:r>
            <w:r w:rsidR="000A3DC2" w:rsidRPr="00771AE4">
              <w:rPr>
                <w:rFonts w:ascii="Arial" w:hAnsi="Arial" w:cs="Arial"/>
                <w:color w:val="000000" w:themeColor="text1"/>
                <w:w w:val="0"/>
                <w:sz w:val="15"/>
                <w:szCs w:val="15"/>
              </w:rPr>
              <w:t xml:space="preserve">pagamento o </w:t>
            </w:r>
            <w:r w:rsidR="002422A2" w:rsidRPr="00771AE4">
              <w:rPr>
                <w:rFonts w:ascii="Arial" w:hAnsi="Arial" w:cs="Arial"/>
                <w:color w:val="000000" w:themeColor="text1"/>
                <w:w w:val="0"/>
                <w:sz w:val="15"/>
                <w:szCs w:val="15"/>
              </w:rPr>
              <w:t xml:space="preserve">formalizzato </w:t>
            </w:r>
            <w:r w:rsidR="000A3DC2" w:rsidRPr="00771AE4">
              <w:rPr>
                <w:rFonts w:ascii="Arial" w:hAnsi="Arial" w:cs="Arial"/>
                <w:color w:val="000000" w:themeColor="text1"/>
                <w:w w:val="0"/>
                <w:sz w:val="15"/>
                <w:szCs w:val="15"/>
              </w:rPr>
              <w:t>l’impegno prima della scadenza del termine per la presentazione dell</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domand</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(art</w:t>
            </w:r>
            <w:r w:rsidR="00DA6490" w:rsidRPr="00771AE4">
              <w:rPr>
                <w:rFonts w:ascii="Arial" w:hAnsi="Arial" w:cs="Arial"/>
                <w:color w:val="000000" w:themeColor="text1"/>
                <w:w w:val="0"/>
                <w:sz w:val="15"/>
                <w:szCs w:val="15"/>
              </w:rPr>
              <w:t xml:space="preserve">icolo </w:t>
            </w:r>
            <w:r w:rsidR="000A3DC2" w:rsidRPr="00771AE4">
              <w:rPr>
                <w:rFonts w:ascii="Arial" w:hAnsi="Arial" w:cs="Arial"/>
                <w:color w:val="000000" w:themeColor="text1"/>
                <w:w w:val="0"/>
                <w:sz w:val="15"/>
                <w:szCs w:val="15"/>
              </w:rPr>
              <w:t>80 comma 4, ultimo periodo, del Codice)</w:t>
            </w:r>
            <w:r w:rsidRPr="00771AE4">
              <w:rPr>
                <w:rFonts w:ascii="Arial" w:hAnsi="Arial" w:cs="Arial"/>
                <w:color w:val="000000" w:themeColor="text1"/>
                <w:w w:val="0"/>
                <w:sz w:val="15"/>
                <w:szCs w:val="15"/>
              </w:rPr>
              <w:t>?</w:t>
            </w:r>
          </w:p>
        </w:tc>
        <w:tc>
          <w:tcPr>
            <w:tcW w:w="2322" w:type="dxa"/>
            <w:shd w:val="clear" w:color="auto" w:fill="auto"/>
          </w:tcPr>
          <w:p w14:paraId="525E2878" w14:textId="77777777" w:rsidR="00CC2D89" w:rsidRPr="00771AE4" w:rsidRDefault="00CC2D89" w:rsidP="00CC48B5">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w:t>
            </w:r>
            <w:r w:rsidR="00D87745" w:rsidRPr="00771AE4">
              <w:rPr>
                <w:rFonts w:ascii="Arial" w:hAnsi="Arial" w:cs="Arial"/>
                <w:b/>
                <w:color w:val="000000" w:themeColor="text1"/>
                <w:sz w:val="15"/>
                <w:szCs w:val="15"/>
              </w:rPr>
              <w:t>/tasse</w:t>
            </w:r>
          </w:p>
        </w:tc>
        <w:tc>
          <w:tcPr>
            <w:tcW w:w="2323" w:type="dxa"/>
            <w:shd w:val="clear" w:color="auto" w:fill="auto"/>
          </w:tcPr>
          <w:p w14:paraId="01436455" w14:textId="77777777"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711B60" w:rsidRPr="00771AE4" w14:paraId="40A2B417" w14:textId="77777777" w:rsidTr="00D62E03">
        <w:trPr>
          <w:trHeight w:val="1977"/>
        </w:trPr>
        <w:tc>
          <w:tcPr>
            <w:tcW w:w="4644" w:type="dxa"/>
            <w:vMerge/>
            <w:shd w:val="clear" w:color="auto" w:fill="auto"/>
          </w:tcPr>
          <w:p w14:paraId="11D2E9F9" w14:textId="77777777" w:rsidR="00CC2D89" w:rsidRPr="00771AE4"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771AE4" w:rsidRDefault="00077297" w:rsidP="00CC48B5">
            <w:pPr>
              <w:spacing w:before="0" w:after="0"/>
              <w:rPr>
                <w:rFonts w:ascii="Arial" w:hAnsi="Arial" w:cs="Arial"/>
                <w:color w:val="000000" w:themeColor="text1"/>
                <w:sz w:val="15"/>
                <w:szCs w:val="15"/>
              </w:rPr>
            </w:pPr>
          </w:p>
          <w:p w14:paraId="48F955C0" w14:textId="77777777" w:rsidR="009819BB" w:rsidRPr="00771AE4" w:rsidRDefault="009819BB" w:rsidP="00CC48B5">
            <w:pPr>
              <w:spacing w:before="0" w:after="0"/>
              <w:rPr>
                <w:rFonts w:ascii="Arial" w:hAnsi="Arial" w:cs="Arial"/>
                <w:color w:val="000000" w:themeColor="text1"/>
                <w:sz w:val="15"/>
                <w:szCs w:val="15"/>
              </w:rPr>
            </w:pPr>
          </w:p>
          <w:p w14:paraId="55C1826A" w14:textId="74638FE9" w:rsidR="00077297"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2A94D143" w14:textId="77777777" w:rsidR="009819BB" w:rsidRPr="00771AE4" w:rsidRDefault="009819BB" w:rsidP="00CC48B5">
            <w:pPr>
              <w:spacing w:before="0" w:after="0"/>
              <w:rPr>
                <w:rFonts w:ascii="Arial" w:hAnsi="Arial" w:cs="Arial"/>
                <w:color w:val="000000" w:themeColor="text1"/>
                <w:sz w:val="15"/>
                <w:szCs w:val="15"/>
              </w:rPr>
            </w:pPr>
          </w:p>
          <w:p w14:paraId="70F98C33" w14:textId="77777777" w:rsidR="009819BB"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C8B9D3C" w14:textId="3084810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2A79ACF" w14:textId="77777777" w:rsidR="00CC48B5" w:rsidRPr="00771AE4" w:rsidRDefault="00CC48B5" w:rsidP="00CC48B5">
            <w:pPr>
              <w:spacing w:before="0" w:after="0"/>
              <w:rPr>
                <w:rFonts w:ascii="Arial" w:hAnsi="Arial" w:cs="Arial"/>
                <w:color w:val="000000" w:themeColor="text1"/>
                <w:sz w:val="15"/>
                <w:szCs w:val="15"/>
              </w:rPr>
            </w:pPr>
          </w:p>
          <w:p w14:paraId="7BB4ED5A" w14:textId="431BF58B"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r w:rsidRPr="00771AE4">
              <w:rPr>
                <w:rFonts w:ascii="Arial" w:hAnsi="Arial" w:cs="Arial"/>
                <w:b/>
                <w:color w:val="000000" w:themeColor="text1"/>
                <w:sz w:val="15"/>
                <w:szCs w:val="15"/>
              </w:rPr>
              <w:t>[</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67029585" w14:textId="77777777" w:rsidR="00CC2D89" w:rsidRPr="00771AE4" w:rsidRDefault="00077297"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Sì [</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No</w:t>
            </w:r>
          </w:p>
          <w:p w14:paraId="692F0B05"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4CC6BABF"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7EF71BDB" w14:textId="77777777" w:rsidR="00CC2D89" w:rsidRPr="00771AE4"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771AE4" w:rsidRDefault="00CC48B5" w:rsidP="00CC48B5">
            <w:pPr>
              <w:spacing w:before="0" w:after="0"/>
              <w:rPr>
                <w:rFonts w:ascii="Arial" w:hAnsi="Arial" w:cs="Arial"/>
                <w:color w:val="000000" w:themeColor="text1"/>
                <w:w w:val="0"/>
                <w:sz w:val="15"/>
                <w:szCs w:val="15"/>
              </w:rPr>
            </w:pPr>
          </w:p>
          <w:p w14:paraId="0C6C0325" w14:textId="49113399" w:rsidR="00077297" w:rsidRPr="00771AE4" w:rsidRDefault="00077297"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r w:rsidR="00CC2D89" w:rsidRPr="00771AE4">
              <w:rPr>
                <w:rFonts w:ascii="Arial" w:hAnsi="Arial" w:cs="Arial"/>
                <w:color w:val="000000" w:themeColor="text1"/>
                <w:w w:val="0"/>
                <w:sz w:val="15"/>
                <w:szCs w:val="15"/>
              </w:rPr>
              <w:t>…]</w:t>
            </w:r>
          </w:p>
          <w:p w14:paraId="33F562CD" w14:textId="77777777" w:rsidR="00CC48B5" w:rsidRPr="00771AE4" w:rsidRDefault="00CC48B5" w:rsidP="00CC48B5">
            <w:pPr>
              <w:spacing w:before="0" w:after="0"/>
              <w:rPr>
                <w:rFonts w:ascii="Arial" w:hAnsi="Arial" w:cs="Arial"/>
                <w:color w:val="000000" w:themeColor="text1"/>
                <w:w w:val="0"/>
                <w:sz w:val="15"/>
                <w:szCs w:val="15"/>
              </w:rPr>
            </w:pPr>
          </w:p>
          <w:p w14:paraId="26C150C0" w14:textId="780B2767" w:rsidR="00077297" w:rsidRPr="00771AE4" w:rsidRDefault="00CC2D89"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r w:rsidRPr="00771AE4">
              <w:rPr>
                <w:rFonts w:ascii="Arial" w:hAnsi="Arial" w:cs="Arial"/>
                <w:b/>
                <w:color w:val="000000" w:themeColor="text1"/>
                <w:w w:val="0"/>
                <w:sz w:val="15"/>
                <w:szCs w:val="15"/>
              </w:rPr>
              <w:t>[</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5EF3936D" w14:textId="77777777" w:rsidR="00CC48B5" w:rsidRPr="00771AE4" w:rsidRDefault="00CC48B5" w:rsidP="00CC48B5">
            <w:pPr>
              <w:spacing w:before="0" w:after="0"/>
              <w:rPr>
                <w:rFonts w:ascii="Arial" w:hAnsi="Arial" w:cs="Arial"/>
                <w:b/>
                <w:color w:val="000000" w:themeColor="text1"/>
                <w:w w:val="0"/>
                <w:sz w:val="15"/>
                <w:szCs w:val="15"/>
              </w:rPr>
            </w:pPr>
          </w:p>
          <w:p w14:paraId="614392F7" w14:textId="77777777"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r w:rsidR="00972FD5" w:rsidRPr="00771AE4">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771AE4" w:rsidRDefault="001E2C0A" w:rsidP="00CC48B5">
            <w:pPr>
              <w:spacing w:before="0" w:after="0"/>
              <w:rPr>
                <w:rFonts w:ascii="Arial" w:hAnsi="Arial" w:cs="Arial"/>
                <w:color w:val="000000" w:themeColor="text1"/>
                <w:sz w:val="15"/>
                <w:szCs w:val="15"/>
              </w:rPr>
            </w:pPr>
          </w:p>
          <w:p w14:paraId="7033201B" w14:textId="77777777" w:rsidR="009819BB" w:rsidRPr="00771AE4" w:rsidRDefault="009819BB" w:rsidP="00CC48B5">
            <w:pPr>
              <w:spacing w:before="0" w:after="0"/>
              <w:rPr>
                <w:rFonts w:ascii="Arial" w:hAnsi="Arial" w:cs="Arial"/>
                <w:color w:val="000000" w:themeColor="text1"/>
                <w:sz w:val="15"/>
                <w:szCs w:val="15"/>
              </w:rPr>
            </w:pPr>
          </w:p>
          <w:p w14:paraId="7F42F42A" w14:textId="54EDB698" w:rsidR="001E2C0A"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3E82D829" w14:textId="77777777" w:rsidR="009819BB" w:rsidRPr="00771AE4" w:rsidRDefault="009819BB" w:rsidP="00CC48B5">
            <w:pPr>
              <w:spacing w:before="0" w:after="0"/>
              <w:rPr>
                <w:rFonts w:ascii="Arial" w:hAnsi="Arial" w:cs="Arial"/>
                <w:color w:val="000000" w:themeColor="text1"/>
                <w:sz w:val="15"/>
                <w:szCs w:val="15"/>
              </w:rPr>
            </w:pPr>
          </w:p>
          <w:p w14:paraId="4FBC5F5B" w14:textId="10FE0A64" w:rsidR="00CC48B5"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7CE14CA1" w14:textId="77777777" w:rsidR="009819BB" w:rsidRPr="00771AE4" w:rsidRDefault="009819BB" w:rsidP="00CC48B5">
            <w:pPr>
              <w:spacing w:before="0" w:after="0"/>
              <w:rPr>
                <w:rFonts w:ascii="Arial" w:hAnsi="Arial" w:cs="Arial"/>
                <w:color w:val="000000" w:themeColor="text1"/>
                <w:sz w:val="15"/>
                <w:szCs w:val="15"/>
              </w:rPr>
            </w:pPr>
          </w:p>
          <w:p w14:paraId="705F8ACD" w14:textId="77777777" w:rsidR="00CC48B5" w:rsidRPr="00771AE4" w:rsidRDefault="00CC48B5" w:rsidP="00CC48B5">
            <w:pPr>
              <w:spacing w:before="0" w:after="0"/>
              <w:rPr>
                <w:rFonts w:ascii="Arial" w:hAnsi="Arial" w:cs="Arial"/>
                <w:color w:val="000000" w:themeColor="text1"/>
                <w:sz w:val="15"/>
                <w:szCs w:val="15"/>
              </w:rPr>
            </w:pPr>
          </w:p>
          <w:p w14:paraId="205B78B9" w14:textId="77777777" w:rsidR="009819BB" w:rsidRPr="00771AE4" w:rsidRDefault="009819BB" w:rsidP="00CC48B5">
            <w:pPr>
              <w:spacing w:before="0" w:after="0"/>
              <w:rPr>
                <w:rFonts w:ascii="Arial" w:hAnsi="Arial" w:cs="Arial"/>
                <w:color w:val="000000" w:themeColor="text1"/>
                <w:sz w:val="15"/>
                <w:szCs w:val="15"/>
              </w:rPr>
            </w:pPr>
          </w:p>
          <w:p w14:paraId="469DEAE4" w14:textId="08A300BA" w:rsidR="001E2C0A" w:rsidRPr="00771AE4" w:rsidRDefault="001E2C0A"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 ] Sì [ ] No</w:t>
            </w:r>
          </w:p>
          <w:p w14:paraId="3348FB94" w14:textId="4851628C" w:rsidR="001E2C0A" w:rsidRPr="00771AE4" w:rsidRDefault="00CC48B5"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1E2C0A" w:rsidRPr="00771AE4">
              <w:rPr>
                <w:rFonts w:ascii="Arial" w:hAnsi="Arial" w:cs="Arial"/>
                <w:b/>
                <w:color w:val="000000" w:themeColor="text1"/>
                <w:sz w:val="15"/>
                <w:szCs w:val="15"/>
              </w:rPr>
              <w:t xml:space="preserve">     [ ] Sì [ ] No</w:t>
            </w:r>
          </w:p>
          <w:p w14:paraId="11E832F0"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13F6D052"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7EA296ED" w14:textId="77777777" w:rsidR="001E2C0A" w:rsidRPr="00771AE4"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771AE4" w:rsidRDefault="00CC48B5" w:rsidP="00CC48B5">
            <w:pPr>
              <w:spacing w:before="0" w:after="0"/>
              <w:rPr>
                <w:rFonts w:ascii="Arial" w:hAnsi="Arial" w:cs="Arial"/>
                <w:color w:val="000000" w:themeColor="text1"/>
                <w:w w:val="0"/>
                <w:sz w:val="15"/>
                <w:szCs w:val="15"/>
              </w:rPr>
            </w:pPr>
          </w:p>
          <w:p w14:paraId="10F8073D" w14:textId="1C5CD342"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14:paraId="30215D53" w14:textId="77777777" w:rsidR="00CC48B5" w:rsidRPr="00771AE4" w:rsidRDefault="00CC48B5" w:rsidP="00CC48B5">
            <w:pPr>
              <w:spacing w:before="0" w:after="0"/>
              <w:rPr>
                <w:rFonts w:ascii="Arial" w:hAnsi="Arial" w:cs="Arial"/>
                <w:color w:val="000000" w:themeColor="text1"/>
                <w:w w:val="0"/>
                <w:sz w:val="15"/>
                <w:szCs w:val="15"/>
              </w:rPr>
            </w:pPr>
          </w:p>
          <w:p w14:paraId="163A67F5" w14:textId="416BAF50"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 ] Sì [ ] No</w:t>
            </w:r>
          </w:p>
          <w:p w14:paraId="5B316D6C" w14:textId="77777777" w:rsidR="00CC48B5" w:rsidRPr="00771AE4" w:rsidRDefault="00CC48B5" w:rsidP="00CC48B5">
            <w:pPr>
              <w:spacing w:before="0" w:after="0"/>
              <w:rPr>
                <w:rFonts w:ascii="Arial" w:hAnsi="Arial" w:cs="Arial"/>
                <w:b/>
                <w:color w:val="000000" w:themeColor="text1"/>
                <w:w w:val="0"/>
                <w:sz w:val="15"/>
                <w:szCs w:val="15"/>
              </w:rPr>
            </w:pPr>
          </w:p>
          <w:p w14:paraId="59B2EFB4" w14:textId="77777777" w:rsidR="00CC2D89" w:rsidRPr="00771AE4" w:rsidRDefault="001E2C0A"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472387" w:rsidRPr="00771AE4" w14:paraId="0D1B6522" w14:textId="77777777" w:rsidTr="00D62E03">
        <w:tc>
          <w:tcPr>
            <w:tcW w:w="4644" w:type="dxa"/>
            <w:shd w:val="clear" w:color="auto" w:fill="auto"/>
          </w:tcPr>
          <w:p w14:paraId="3CE3BF2E"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771AE4" w:rsidRDefault="0033696C"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00D3594F"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22"/>
            </w:r>
            <w:r w:rsidR="00D3594F" w:rsidRPr="00771AE4">
              <w:rPr>
                <w:rFonts w:ascii="Arial" w:hAnsi="Arial" w:cs="Arial"/>
                <w:color w:val="000000" w:themeColor="text1"/>
                <w:sz w:val="15"/>
                <w:szCs w:val="15"/>
              </w:rPr>
              <w:t>)</w:t>
            </w:r>
            <w:r w:rsidR="000A3DC2" w:rsidRPr="00771AE4">
              <w:rPr>
                <w:rFonts w:ascii="Arial" w:hAnsi="Arial" w:cs="Arial"/>
                <w:color w:val="000000" w:themeColor="text1"/>
                <w:sz w:val="15"/>
                <w:szCs w:val="15"/>
              </w:rPr>
              <w:t xml:space="preserve">: </w:t>
            </w:r>
          </w:p>
          <w:p w14:paraId="53FF884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6F038751" w14:textId="77777777" w:rsidR="009C5BCA" w:rsidRPr="00771AE4"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w:t>
      </w:r>
      <w:r w:rsidR="00D3594F" w:rsidRPr="00771AE4">
        <w:rPr>
          <w:rFonts w:ascii="Arial" w:hAnsi="Arial" w:cs="Arial"/>
          <w:b w:val="0"/>
          <w:caps/>
          <w:smallCaps w:val="0"/>
          <w:color w:val="000000" w:themeColor="text1"/>
          <w:sz w:val="15"/>
          <w:szCs w:val="15"/>
        </w:rPr>
        <w:t xml:space="preserve"> (</w:t>
      </w:r>
      <w:r w:rsidRPr="00771AE4">
        <w:rPr>
          <w:rStyle w:val="Rimandonotaapidipagina"/>
          <w:rFonts w:ascii="Arial" w:hAnsi="Arial" w:cs="Arial"/>
          <w:b w:val="0"/>
          <w:caps/>
          <w:smallCaps w:val="0"/>
          <w:color w:val="000000" w:themeColor="text1"/>
          <w:sz w:val="15"/>
          <w:szCs w:val="15"/>
        </w:rPr>
        <w:footnoteReference w:id="23"/>
      </w:r>
      <w:r w:rsidR="00D3594F" w:rsidRPr="00771AE4">
        <w:rPr>
          <w:rFonts w:ascii="Arial" w:hAnsi="Arial" w:cs="Arial"/>
          <w:b w:val="0"/>
          <w:caps/>
          <w:smallCaps w:val="0"/>
          <w:color w:val="000000" w:themeColor="text1"/>
          <w:sz w:val="15"/>
          <w:szCs w:val="15"/>
        </w:rPr>
        <w:t>)</w:t>
      </w:r>
    </w:p>
    <w:p w14:paraId="2767FC2C"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C25D677" w14:textId="77777777" w:rsidTr="00D62E03">
        <w:tc>
          <w:tcPr>
            <w:tcW w:w="4644" w:type="dxa"/>
            <w:shd w:val="clear" w:color="auto" w:fill="auto"/>
          </w:tcPr>
          <w:p w14:paraId="5B41E7F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8B804F0" w14:textId="77777777" w:rsidTr="00D62E03">
        <w:trPr>
          <w:trHeight w:val="406"/>
        </w:trPr>
        <w:tc>
          <w:tcPr>
            <w:tcW w:w="4644" w:type="dxa"/>
            <w:vMerge w:val="restart"/>
            <w:shd w:val="clear" w:color="auto" w:fill="auto"/>
          </w:tcPr>
          <w:p w14:paraId="02A18D84" w14:textId="77777777" w:rsidR="00653698" w:rsidRPr="00771AE4" w:rsidRDefault="00472387" w:rsidP="00F84A30">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w:t>
            </w:r>
            <w:r w:rsidR="00653698" w:rsidRPr="00771AE4">
              <w:rPr>
                <w:rFonts w:ascii="Arial" w:hAnsi="Arial" w:cs="Arial"/>
                <w:color w:val="000000" w:themeColor="text1"/>
                <w:sz w:val="15"/>
                <w:szCs w:val="15"/>
              </w:rPr>
              <w:t>salute e sicurezza su</w:t>
            </w:r>
            <w:r w:rsidR="00C31E6D" w:rsidRPr="00771AE4">
              <w:rPr>
                <w:rFonts w:ascii="Arial" w:hAnsi="Arial" w:cs="Arial"/>
                <w:color w:val="000000" w:themeColor="text1"/>
                <w:sz w:val="15"/>
                <w:szCs w:val="15"/>
              </w:rPr>
              <w:t>l lavoro,</w:t>
            </w:r>
            <w:r w:rsidR="00C31E6D" w:rsidRPr="00771AE4">
              <w:rPr>
                <w:rFonts w:ascii="Arial" w:hAnsi="Arial" w:cs="Arial"/>
                <w:b/>
                <w:color w:val="000000" w:themeColor="text1"/>
                <w:sz w:val="15"/>
                <w:szCs w:val="15"/>
              </w:rPr>
              <w:t xml:space="preserve"> di </w:t>
            </w:r>
            <w:r w:rsidRPr="00771AE4">
              <w:rPr>
                <w:rFonts w:ascii="Arial" w:hAnsi="Arial" w:cs="Arial"/>
                <w:b/>
                <w:color w:val="000000" w:themeColor="text1"/>
                <w:sz w:val="15"/>
                <w:szCs w:val="15"/>
              </w:rPr>
              <w:t>diritto ambientale, sociale e del lavoro</w:t>
            </w:r>
            <w:r w:rsidR="004E115D"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00D3594F" w:rsidRPr="00771AE4">
              <w:rPr>
                <w:rFonts w:ascii="Arial" w:hAnsi="Arial" w:cs="Arial"/>
                <w:color w:val="000000" w:themeColor="text1"/>
                <w:sz w:val="15"/>
                <w:szCs w:val="15"/>
              </w:rPr>
              <w:t>)</w:t>
            </w:r>
            <w:r w:rsidR="00A96CE8" w:rsidRPr="00771AE4">
              <w:rPr>
                <w:rFonts w:ascii="Arial" w:hAnsi="Arial" w:cs="Arial"/>
                <w:color w:val="000000" w:themeColor="text1"/>
                <w:sz w:val="15"/>
                <w:szCs w:val="15"/>
              </w:rPr>
              <w:t xml:space="preserve"> di cui all’art</w:t>
            </w:r>
            <w:r w:rsidR="00DA6490" w:rsidRPr="00771AE4">
              <w:rPr>
                <w:rFonts w:ascii="Arial" w:hAnsi="Arial" w:cs="Arial"/>
                <w:color w:val="000000" w:themeColor="text1"/>
                <w:sz w:val="15"/>
                <w:szCs w:val="15"/>
              </w:rPr>
              <w:t xml:space="preserve">icolo </w:t>
            </w:r>
            <w:r w:rsidR="00A96CE8" w:rsidRPr="00771AE4">
              <w:rPr>
                <w:rFonts w:ascii="Arial" w:hAnsi="Arial" w:cs="Arial"/>
                <w:color w:val="000000" w:themeColor="text1"/>
                <w:sz w:val="15"/>
                <w:szCs w:val="15"/>
              </w:rPr>
              <w:t xml:space="preserve">80, comma 5, lett. </w:t>
            </w:r>
            <w:r w:rsidR="00A96CE8" w:rsidRPr="00771AE4">
              <w:rPr>
                <w:rFonts w:ascii="Arial" w:hAnsi="Arial" w:cs="Arial"/>
                <w:i/>
                <w:color w:val="000000" w:themeColor="text1"/>
                <w:sz w:val="15"/>
                <w:szCs w:val="15"/>
              </w:rPr>
              <w:t>a)</w:t>
            </w:r>
            <w:r w:rsidR="00A96CE8" w:rsidRPr="00771AE4">
              <w:rPr>
                <w:rFonts w:ascii="Arial" w:hAnsi="Arial" w:cs="Arial"/>
                <w:color w:val="000000" w:themeColor="text1"/>
                <w:sz w:val="15"/>
                <w:szCs w:val="15"/>
              </w:rPr>
              <w:t>, del Codice ?</w:t>
            </w:r>
          </w:p>
          <w:p w14:paraId="0ABEC537" w14:textId="77777777" w:rsidR="00DA6490" w:rsidRPr="00771AE4" w:rsidRDefault="00DA6490" w:rsidP="00F84A30">
            <w:pPr>
              <w:spacing w:before="0" w:after="0"/>
              <w:rPr>
                <w:rFonts w:ascii="Arial" w:hAnsi="Arial" w:cs="Arial"/>
                <w:color w:val="000000" w:themeColor="text1"/>
                <w:sz w:val="15"/>
                <w:szCs w:val="15"/>
              </w:rPr>
            </w:pPr>
          </w:p>
          <w:p w14:paraId="52742BBE" w14:textId="77777777" w:rsidR="00DA6490" w:rsidRPr="00771AE4" w:rsidRDefault="00DA6490" w:rsidP="00F84A30">
            <w:pPr>
              <w:spacing w:before="0" w:after="0"/>
              <w:rPr>
                <w:rFonts w:ascii="Arial" w:hAnsi="Arial" w:cs="Arial"/>
                <w:color w:val="000000" w:themeColor="text1"/>
                <w:sz w:val="15"/>
                <w:szCs w:val="15"/>
              </w:rPr>
            </w:pPr>
          </w:p>
          <w:p w14:paraId="6233FE12" w14:textId="77777777" w:rsidR="009819BB" w:rsidRPr="00771AE4" w:rsidRDefault="009819BB" w:rsidP="00F84A30">
            <w:pPr>
              <w:spacing w:before="0" w:after="0"/>
              <w:rPr>
                <w:rFonts w:ascii="Arial" w:hAnsi="Arial" w:cs="Arial"/>
                <w:color w:val="000000" w:themeColor="text1"/>
                <w:sz w:val="15"/>
                <w:szCs w:val="15"/>
              </w:rPr>
            </w:pPr>
          </w:p>
          <w:p w14:paraId="4DBEFB74" w14:textId="77777777" w:rsidR="00681D57" w:rsidRPr="00771AE4" w:rsidRDefault="00681D57" w:rsidP="00F84A30">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771AE4" w:rsidRDefault="00FB0E55"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o “Self-Cleaning, cfr. </w:t>
            </w:r>
            <w:r w:rsidR="00681D57" w:rsidRPr="00771AE4">
              <w:rPr>
                <w:rFonts w:ascii="Arial" w:hAnsi="Arial" w:cs="Arial"/>
                <w:color w:val="000000" w:themeColor="text1"/>
                <w:sz w:val="15"/>
                <w:szCs w:val="15"/>
              </w:rPr>
              <w:t>articolo 80, comma 7)?</w:t>
            </w:r>
          </w:p>
          <w:p w14:paraId="41688E66" w14:textId="77777777" w:rsidR="00363A10" w:rsidRPr="00771AE4" w:rsidRDefault="00363A10" w:rsidP="00F84A30">
            <w:pPr>
              <w:spacing w:before="0" w:after="0"/>
              <w:rPr>
                <w:rFonts w:ascii="Arial" w:hAnsi="Arial" w:cs="Arial"/>
                <w:color w:val="000000" w:themeColor="text1"/>
                <w:sz w:val="15"/>
                <w:szCs w:val="15"/>
              </w:rPr>
            </w:pPr>
          </w:p>
          <w:p w14:paraId="632BB6DE"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1F135E5B" w14:textId="77777777" w:rsidR="00363A10" w:rsidRPr="00771AE4" w:rsidRDefault="00363A10" w:rsidP="00F84A30">
            <w:pPr>
              <w:spacing w:before="0" w:after="0"/>
              <w:rPr>
                <w:rFonts w:ascii="Arial" w:hAnsi="Arial" w:cs="Arial"/>
                <w:color w:val="000000" w:themeColor="text1"/>
                <w:sz w:val="15"/>
                <w:szCs w:val="15"/>
              </w:rPr>
            </w:pPr>
          </w:p>
          <w:p w14:paraId="45179EA0" w14:textId="0F416AB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774E38"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362D4A99" w14:textId="5BA7A6F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0293ADB2" w14:textId="0A3D4DE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774E38"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774E38"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767B3E88" w14:textId="77777777" w:rsidR="00363A10" w:rsidRPr="00771AE4" w:rsidRDefault="00363A10" w:rsidP="00F84A30">
            <w:pPr>
              <w:spacing w:before="0" w:after="0"/>
              <w:rPr>
                <w:rFonts w:ascii="Arial" w:hAnsi="Arial" w:cs="Arial"/>
                <w:color w:val="000000" w:themeColor="text1"/>
                <w:sz w:val="15"/>
                <w:szCs w:val="15"/>
              </w:rPr>
            </w:pPr>
          </w:p>
          <w:p w14:paraId="711AE270"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771AE4" w:rsidRDefault="00DA6490" w:rsidP="00F84A30">
            <w:pPr>
              <w:spacing w:before="0" w:after="0"/>
              <w:rPr>
                <w:rFonts w:ascii="Arial" w:hAnsi="Arial" w:cs="Arial"/>
                <w:color w:val="000000" w:themeColor="text1"/>
                <w:sz w:val="15"/>
                <w:szCs w:val="15"/>
              </w:rPr>
            </w:pPr>
          </w:p>
          <w:p w14:paraId="24D16026" w14:textId="77777777" w:rsidR="00472387" w:rsidRPr="00771AE4"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49940CD" w14:textId="77777777" w:rsidTr="00D62E03">
        <w:trPr>
          <w:trHeight w:val="405"/>
        </w:trPr>
        <w:tc>
          <w:tcPr>
            <w:tcW w:w="4644" w:type="dxa"/>
            <w:vMerge/>
            <w:shd w:val="clear" w:color="auto" w:fill="auto"/>
          </w:tcPr>
          <w:p w14:paraId="56A255BC" w14:textId="77777777" w:rsidR="00472387" w:rsidRPr="00771AE4"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771AE4" w:rsidRDefault="00681D57" w:rsidP="009819BB">
            <w:pPr>
              <w:spacing w:before="0" w:after="0"/>
              <w:rPr>
                <w:rFonts w:ascii="Arial" w:hAnsi="Arial" w:cs="Arial"/>
                <w:color w:val="000000" w:themeColor="text1"/>
                <w:sz w:val="15"/>
                <w:szCs w:val="15"/>
              </w:rPr>
            </w:pPr>
          </w:p>
          <w:p w14:paraId="5AC227FD" w14:textId="77777777" w:rsidR="00681D57" w:rsidRPr="00771AE4" w:rsidRDefault="00681D57" w:rsidP="009819BB">
            <w:pPr>
              <w:spacing w:before="0" w:after="0"/>
              <w:rPr>
                <w:rFonts w:ascii="Arial" w:hAnsi="Arial" w:cs="Arial"/>
                <w:color w:val="000000" w:themeColor="text1"/>
                <w:sz w:val="15"/>
                <w:szCs w:val="15"/>
              </w:rPr>
            </w:pPr>
          </w:p>
          <w:p w14:paraId="6584E9F4" w14:textId="77777777" w:rsidR="00681D57" w:rsidRPr="00771AE4" w:rsidRDefault="00681D57" w:rsidP="009819BB">
            <w:pPr>
              <w:spacing w:before="0" w:after="0"/>
              <w:rPr>
                <w:rFonts w:ascii="Arial" w:hAnsi="Arial" w:cs="Arial"/>
                <w:color w:val="000000" w:themeColor="text1"/>
                <w:sz w:val="15"/>
                <w:szCs w:val="15"/>
              </w:rPr>
            </w:pPr>
          </w:p>
          <w:p w14:paraId="371015B3" w14:textId="27DFBC2C" w:rsidR="00681D57" w:rsidRPr="00771AE4" w:rsidRDefault="00681D57" w:rsidP="009819BB">
            <w:pPr>
              <w:spacing w:before="0" w:after="0"/>
              <w:rPr>
                <w:rFonts w:ascii="Arial" w:hAnsi="Arial" w:cs="Arial"/>
                <w:color w:val="000000" w:themeColor="text1"/>
                <w:sz w:val="15"/>
                <w:szCs w:val="15"/>
              </w:rPr>
            </w:pPr>
          </w:p>
          <w:p w14:paraId="4D429BE1" w14:textId="77777777" w:rsidR="009819BB" w:rsidRPr="00771AE4" w:rsidRDefault="009819BB" w:rsidP="009819BB">
            <w:pPr>
              <w:spacing w:before="0" w:after="0"/>
              <w:rPr>
                <w:rFonts w:ascii="Arial" w:hAnsi="Arial" w:cs="Arial"/>
                <w:color w:val="000000" w:themeColor="text1"/>
                <w:sz w:val="15"/>
                <w:szCs w:val="15"/>
              </w:rPr>
            </w:pPr>
          </w:p>
          <w:p w14:paraId="0F62F3E9" w14:textId="77777777" w:rsidR="009819BB" w:rsidRPr="00771AE4" w:rsidRDefault="009819BB" w:rsidP="009819BB">
            <w:pPr>
              <w:spacing w:before="0" w:after="0"/>
              <w:rPr>
                <w:rFonts w:ascii="Arial" w:hAnsi="Arial" w:cs="Arial"/>
                <w:color w:val="000000" w:themeColor="text1"/>
                <w:sz w:val="15"/>
                <w:szCs w:val="15"/>
              </w:rPr>
            </w:pPr>
          </w:p>
          <w:p w14:paraId="7FA6DCDD" w14:textId="77777777" w:rsidR="009819BB" w:rsidRPr="00771AE4" w:rsidRDefault="009819BB" w:rsidP="009819BB">
            <w:pPr>
              <w:spacing w:before="0" w:after="0"/>
              <w:rPr>
                <w:rFonts w:ascii="Arial" w:hAnsi="Arial" w:cs="Arial"/>
                <w:color w:val="000000" w:themeColor="text1"/>
                <w:sz w:val="15"/>
                <w:szCs w:val="15"/>
              </w:rPr>
            </w:pPr>
          </w:p>
          <w:p w14:paraId="7F1D489E" w14:textId="48566862" w:rsidR="00653698" w:rsidRPr="00771AE4" w:rsidRDefault="00472387" w:rsidP="009819BB">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5EF5902" w14:textId="77777777" w:rsidR="009819BB" w:rsidRPr="00771AE4" w:rsidRDefault="009819BB" w:rsidP="009819BB">
            <w:pPr>
              <w:spacing w:before="0" w:after="0"/>
              <w:rPr>
                <w:rFonts w:ascii="Arial" w:hAnsi="Arial" w:cs="Arial"/>
                <w:b/>
                <w:color w:val="000000" w:themeColor="text1"/>
                <w:sz w:val="15"/>
                <w:szCs w:val="15"/>
              </w:rPr>
            </w:pPr>
          </w:p>
          <w:p w14:paraId="2177D860" w14:textId="77777777" w:rsidR="00363A10" w:rsidRPr="00771AE4" w:rsidRDefault="00363A10" w:rsidP="00F84A30">
            <w:pPr>
              <w:rPr>
                <w:rFonts w:ascii="Arial" w:hAnsi="Arial" w:cs="Arial"/>
                <w:color w:val="000000" w:themeColor="text1"/>
                <w:sz w:val="15"/>
                <w:szCs w:val="15"/>
              </w:rPr>
            </w:pPr>
          </w:p>
          <w:p w14:paraId="0DB4A1D6" w14:textId="77777777" w:rsidR="00363A10" w:rsidRPr="00771AE4" w:rsidRDefault="00363A10" w:rsidP="00E01CA2">
            <w:pPr>
              <w:spacing w:before="0" w:after="0"/>
              <w:rPr>
                <w:rFonts w:ascii="Arial" w:hAnsi="Arial" w:cs="Arial"/>
                <w:color w:val="000000" w:themeColor="text1"/>
                <w:sz w:val="15"/>
                <w:szCs w:val="15"/>
              </w:rPr>
            </w:pPr>
          </w:p>
          <w:p w14:paraId="094D6BE1" w14:textId="77777777" w:rsidR="00E01CA2" w:rsidRPr="00771AE4" w:rsidRDefault="00E01CA2" w:rsidP="00E01CA2">
            <w:pPr>
              <w:spacing w:before="0" w:after="0"/>
              <w:rPr>
                <w:rFonts w:ascii="Arial" w:hAnsi="Arial" w:cs="Arial"/>
                <w:color w:val="000000" w:themeColor="text1"/>
                <w:sz w:val="15"/>
                <w:szCs w:val="15"/>
              </w:rPr>
            </w:pPr>
          </w:p>
          <w:p w14:paraId="7A304FAE" w14:textId="77777777" w:rsidR="00E01CA2" w:rsidRPr="00771AE4" w:rsidRDefault="00E01CA2" w:rsidP="00E01CA2">
            <w:pPr>
              <w:spacing w:before="0" w:after="0"/>
              <w:rPr>
                <w:rFonts w:ascii="Arial" w:hAnsi="Arial" w:cs="Arial"/>
                <w:color w:val="000000" w:themeColor="text1"/>
                <w:sz w:val="15"/>
                <w:szCs w:val="15"/>
              </w:rPr>
            </w:pPr>
          </w:p>
          <w:p w14:paraId="65B142BE"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C5A4F1C"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6DC837" w14:textId="77777777" w:rsidR="00E01CA2" w:rsidRPr="00771AE4" w:rsidRDefault="00E01CA2" w:rsidP="00E01CA2">
            <w:pPr>
              <w:spacing w:before="0" w:after="0"/>
              <w:rPr>
                <w:rFonts w:ascii="Arial" w:hAnsi="Arial" w:cs="Arial"/>
                <w:b/>
                <w:color w:val="000000" w:themeColor="text1"/>
                <w:sz w:val="15"/>
                <w:szCs w:val="15"/>
              </w:rPr>
            </w:pPr>
          </w:p>
          <w:p w14:paraId="0F99C815"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99D781E" w14:textId="77777777" w:rsidR="00363A10" w:rsidRPr="00771AE4" w:rsidRDefault="00363A10"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771AE4" w:rsidRDefault="00363A1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63F33731" w14:textId="77777777" w:rsidR="00472387" w:rsidRPr="00771AE4" w:rsidRDefault="00472387" w:rsidP="00F84A30">
            <w:pPr>
              <w:rPr>
                <w:rFonts w:ascii="Arial" w:hAnsi="Arial" w:cs="Arial"/>
                <w:color w:val="000000" w:themeColor="text1"/>
                <w:sz w:val="15"/>
                <w:szCs w:val="15"/>
              </w:rPr>
            </w:pPr>
          </w:p>
        </w:tc>
      </w:tr>
      <w:tr w:rsidR="00711B60" w:rsidRPr="00771AE4" w14:paraId="06DE36B2" w14:textId="77777777" w:rsidTr="00D62E03">
        <w:tc>
          <w:tcPr>
            <w:tcW w:w="4644" w:type="dxa"/>
            <w:shd w:val="clear" w:color="auto" w:fill="auto"/>
          </w:tcPr>
          <w:p w14:paraId="06579E77" w14:textId="39D66EB1" w:rsidR="00FB0E55" w:rsidRPr="00771AE4" w:rsidRDefault="00DB6C04"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w:t>
            </w:r>
            <w:r w:rsidR="00472387" w:rsidRPr="00771AE4">
              <w:rPr>
                <w:rFonts w:ascii="Arial" w:hAnsi="Arial" w:cs="Arial"/>
                <w:color w:val="000000" w:themeColor="text1"/>
                <w:sz w:val="15"/>
                <w:szCs w:val="15"/>
              </w:rPr>
              <w:t>in una delle seguenti situazioni</w:t>
            </w:r>
            <w:r w:rsidRPr="00771AE4">
              <w:rPr>
                <w:rFonts w:ascii="Arial" w:hAnsi="Arial" w:cs="Arial"/>
                <w:color w:val="000000" w:themeColor="text1"/>
                <w:sz w:val="15"/>
                <w:szCs w:val="15"/>
              </w:rPr>
              <w:t xml:space="preserve"> oppure è sottoposto a un procedimento per l’accertamento di una delle seguenti situazioni</w:t>
            </w:r>
            <w:r w:rsidR="00774E38" w:rsidRPr="00771AE4">
              <w:rPr>
                <w:rFonts w:ascii="Arial" w:hAnsi="Arial" w:cs="Arial"/>
                <w:color w:val="000000" w:themeColor="text1"/>
                <w:sz w:val="15"/>
                <w:szCs w:val="15"/>
              </w:rPr>
              <w:t xml:space="preserve"> di cui all’articolo 80, comma 5, lett. </w:t>
            </w:r>
            <w:r w:rsidR="00774E38" w:rsidRPr="00771AE4">
              <w:rPr>
                <w:rFonts w:ascii="Arial" w:hAnsi="Arial" w:cs="Arial"/>
                <w:i/>
                <w:color w:val="000000" w:themeColor="text1"/>
                <w:sz w:val="15"/>
                <w:szCs w:val="15"/>
              </w:rPr>
              <w:t>b</w:t>
            </w:r>
            <w:r w:rsidR="00774E38" w:rsidRPr="00771AE4">
              <w:rPr>
                <w:rFonts w:ascii="Arial" w:hAnsi="Arial" w:cs="Arial"/>
                <w:color w:val="000000" w:themeColor="text1"/>
                <w:sz w:val="15"/>
                <w:szCs w:val="15"/>
              </w:rPr>
              <w:t>), del Codice</w:t>
            </w:r>
            <w:r w:rsidR="00472387" w:rsidRPr="00771AE4">
              <w:rPr>
                <w:rFonts w:ascii="Arial" w:hAnsi="Arial" w:cs="Arial"/>
                <w:color w:val="000000" w:themeColor="text1"/>
                <w:sz w:val="15"/>
                <w:szCs w:val="15"/>
              </w:rPr>
              <w:t>:</w:t>
            </w:r>
          </w:p>
          <w:p w14:paraId="6A66F23A" w14:textId="77777777" w:rsidR="00077297" w:rsidRPr="00771AE4" w:rsidRDefault="00472387"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14:paraId="0A67815A" w14:textId="77777777" w:rsidR="00287EFD" w:rsidRPr="00771AE4"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14:paraId="490F8DCF" w14:textId="77777777" w:rsidR="008956BD" w:rsidRPr="00771AE4"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771AE4" w:rsidRDefault="00651905"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14:paraId="0AABAF2F" w14:textId="67D69F41" w:rsidR="00287EFD" w:rsidRPr="00771AE4"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i</w:t>
            </w:r>
            <w:r w:rsidR="00287EFD" w:rsidRPr="00771AE4">
              <w:rPr>
                <w:rFonts w:ascii="Arial" w:hAnsi="Arial" w:cs="Arial"/>
                <w:color w:val="000000" w:themeColor="text1"/>
                <w:sz w:val="15"/>
                <w:szCs w:val="15"/>
              </w:rPr>
              <w:t xml:space="preserve">l curatore del fallimento è stato autorizzato all’esercizio provvisorio </w:t>
            </w:r>
            <w:r w:rsidR="00774E38" w:rsidRPr="00771AE4">
              <w:rPr>
                <w:rFonts w:ascii="Arial" w:hAnsi="Arial" w:cs="Arial"/>
                <w:color w:val="000000" w:themeColor="text1"/>
                <w:sz w:val="15"/>
                <w:szCs w:val="15"/>
              </w:rPr>
              <w:t xml:space="preserve">ed è stato autorizzato dal giudice delegato a partecipare a procedure di affidamento di contratti pubblici </w:t>
            </w:r>
            <w:r w:rsidR="00651905" w:rsidRPr="00771AE4">
              <w:rPr>
                <w:rFonts w:ascii="Arial" w:hAnsi="Arial" w:cs="Arial"/>
                <w:color w:val="000000" w:themeColor="text1"/>
                <w:sz w:val="15"/>
                <w:szCs w:val="15"/>
              </w:rPr>
              <w:t xml:space="preserve">(articolo 110, comma 3, lette. </w:t>
            </w:r>
            <w:r w:rsidR="00651905"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r w:rsidR="00287EFD" w:rsidRPr="00771AE4">
              <w:rPr>
                <w:rFonts w:ascii="Arial" w:hAnsi="Arial" w:cs="Arial"/>
                <w:color w:val="000000" w:themeColor="text1"/>
                <w:sz w:val="15"/>
                <w:szCs w:val="15"/>
              </w:rPr>
              <w:t>?</w:t>
            </w:r>
          </w:p>
          <w:p w14:paraId="788E1CC7" w14:textId="77777777" w:rsidR="00774E38" w:rsidRPr="00771AE4"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771AE4"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771AE4"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771AE4"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14:paraId="59AB0BA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14:paraId="11EAB21B"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771AE4"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w:t>
            </w:r>
            <w:r w:rsidR="00287EFD" w:rsidRPr="00771AE4">
              <w:rPr>
                <w:rFonts w:ascii="Arial" w:hAnsi="Arial" w:cs="Arial"/>
                <w:b/>
                <w:color w:val="000000" w:themeColor="text1"/>
                <w:sz w:val="15"/>
                <w:szCs w:val="15"/>
                <w:u w:val="single"/>
              </w:rPr>
              <w:t>ammess</w:t>
            </w:r>
            <w:r w:rsidR="006D142B" w:rsidRPr="00771AE4">
              <w:rPr>
                <w:rFonts w:ascii="Arial" w:hAnsi="Arial" w:cs="Arial"/>
                <w:b/>
                <w:color w:val="000000" w:themeColor="text1"/>
                <w:sz w:val="15"/>
                <w:szCs w:val="15"/>
                <w:u w:val="single"/>
              </w:rPr>
              <w:t>o</w:t>
            </w:r>
            <w:r w:rsidR="00287EFD" w:rsidRPr="00771AE4">
              <w:rPr>
                <w:rFonts w:ascii="Arial" w:hAnsi="Arial" w:cs="Arial"/>
                <w:b/>
                <w:color w:val="000000" w:themeColor="text1"/>
                <w:sz w:val="15"/>
                <w:szCs w:val="15"/>
                <w:u w:val="single"/>
              </w:rPr>
              <w:t xml:space="preserve"> a concordato </w:t>
            </w:r>
            <w:r w:rsidR="00651905" w:rsidRPr="00771AE4">
              <w:rPr>
                <w:rFonts w:ascii="Arial" w:hAnsi="Arial" w:cs="Arial"/>
                <w:b/>
                <w:color w:val="000000" w:themeColor="text1"/>
                <w:sz w:val="15"/>
                <w:szCs w:val="15"/>
                <w:u w:val="single"/>
              </w:rPr>
              <w:t xml:space="preserve">con continuità aziendale </w:t>
            </w:r>
          </w:p>
          <w:p w14:paraId="163BF45B"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771AE4" w:rsidRDefault="004D6C90"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w:t>
            </w:r>
            <w:r w:rsidR="00AB6632" w:rsidRPr="00771AE4">
              <w:rPr>
                <w:rFonts w:ascii="Arial" w:hAnsi="Arial" w:cs="Arial"/>
                <w:color w:val="000000" w:themeColor="text1"/>
                <w:sz w:val="15"/>
                <w:szCs w:val="15"/>
              </w:rPr>
              <w:t xml:space="preserve">di risposta affermativa alla </w:t>
            </w:r>
            <w:r w:rsidR="00AB6632" w:rsidRPr="00771AE4">
              <w:rPr>
                <w:rFonts w:ascii="Arial" w:hAnsi="Arial" w:cs="Arial"/>
                <w:b/>
                <w:color w:val="000000" w:themeColor="text1"/>
                <w:sz w:val="15"/>
                <w:szCs w:val="15"/>
                <w:u w:val="single"/>
              </w:rPr>
              <w:t>lettera d</w:t>
            </w:r>
            <w:r w:rsidR="00AB6632" w:rsidRPr="00771AE4">
              <w:rPr>
                <w:rFonts w:ascii="Arial" w:hAnsi="Arial" w:cs="Arial"/>
                <w:b/>
                <w:color w:val="000000" w:themeColor="text1"/>
                <w:sz w:val="15"/>
                <w:szCs w:val="15"/>
              </w:rPr>
              <w:t>)</w:t>
            </w:r>
            <w:r w:rsidRPr="00771AE4">
              <w:rPr>
                <w:rFonts w:ascii="Arial" w:hAnsi="Arial" w:cs="Arial"/>
                <w:b/>
                <w:color w:val="000000" w:themeColor="text1"/>
                <w:sz w:val="15"/>
                <w:szCs w:val="15"/>
              </w:rPr>
              <w:t>:</w:t>
            </w:r>
          </w:p>
          <w:p w14:paraId="4BD81136" w14:textId="220892BD" w:rsidR="00AB6632"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w:t>
            </w:r>
            <w:r w:rsidR="00651905" w:rsidRPr="00771AE4">
              <w:rPr>
                <w:rFonts w:ascii="Arial" w:hAnsi="Arial" w:cs="Arial"/>
                <w:color w:val="000000" w:themeColor="text1"/>
                <w:sz w:val="15"/>
                <w:szCs w:val="15"/>
              </w:rPr>
              <w:t>stat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autorizzat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dal giudice delegato (articolo 110, comma 3, lett. </w:t>
            </w:r>
            <w:r w:rsidRPr="00771AE4">
              <w:rPr>
                <w:rFonts w:ascii="Arial" w:hAnsi="Arial" w:cs="Arial"/>
                <w:i/>
                <w:color w:val="000000" w:themeColor="text1"/>
                <w:sz w:val="15"/>
                <w:szCs w:val="15"/>
              </w:rPr>
              <w:t>a</w:t>
            </w:r>
            <w:r w:rsidR="00651905" w:rsidRPr="00771AE4">
              <w:rPr>
                <w:rFonts w:ascii="Arial" w:hAnsi="Arial" w:cs="Arial"/>
                <w:color w:val="000000" w:themeColor="text1"/>
                <w:sz w:val="15"/>
                <w:szCs w:val="15"/>
              </w:rPr>
              <w:t>)</w:t>
            </w:r>
            <w:r w:rsidR="006D142B"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p>
          <w:p w14:paraId="23B82865" w14:textId="66877388" w:rsidR="00651905"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771AE4">
              <w:rPr>
                <w:rFonts w:ascii="Arial" w:hAnsi="Arial" w:cs="Arial"/>
                <w:color w:val="000000" w:themeColor="text1"/>
                <w:sz w:val="15"/>
                <w:szCs w:val="15"/>
              </w:rPr>
              <w:t xml:space="preserve"> </w:t>
            </w:r>
          </w:p>
          <w:p w14:paraId="6AF27FCF" w14:textId="77777777" w:rsidR="00472387" w:rsidRPr="00771AE4"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771AE4" w:rsidRDefault="00B531B4" w:rsidP="00F84A30">
            <w:pPr>
              <w:spacing w:before="0" w:after="0"/>
              <w:rPr>
                <w:rFonts w:ascii="Arial" w:hAnsi="Arial" w:cs="Arial"/>
                <w:color w:val="000000" w:themeColor="text1"/>
                <w:sz w:val="15"/>
                <w:szCs w:val="15"/>
              </w:rPr>
            </w:pPr>
          </w:p>
          <w:p w14:paraId="403AF49E" w14:textId="77777777" w:rsidR="00DB6C04" w:rsidRPr="00771AE4" w:rsidRDefault="00DB6C04" w:rsidP="00E01CA2">
            <w:pPr>
              <w:spacing w:before="0" w:after="0"/>
              <w:rPr>
                <w:rFonts w:ascii="Arial" w:hAnsi="Arial" w:cs="Arial"/>
                <w:color w:val="000000" w:themeColor="text1"/>
                <w:sz w:val="15"/>
                <w:szCs w:val="15"/>
              </w:rPr>
            </w:pPr>
          </w:p>
          <w:p w14:paraId="30C7356E" w14:textId="77777777" w:rsidR="00DB6C04" w:rsidRPr="00771AE4" w:rsidRDefault="00DB6C04" w:rsidP="00E01CA2">
            <w:pPr>
              <w:spacing w:before="0" w:after="0"/>
              <w:rPr>
                <w:rFonts w:ascii="Arial" w:hAnsi="Arial" w:cs="Arial"/>
                <w:color w:val="000000" w:themeColor="text1"/>
                <w:sz w:val="15"/>
                <w:szCs w:val="15"/>
              </w:rPr>
            </w:pPr>
          </w:p>
          <w:p w14:paraId="6559833E" w14:textId="77777777" w:rsidR="00DB6C04" w:rsidRPr="00771AE4" w:rsidRDefault="00DB6C04" w:rsidP="00E01CA2">
            <w:pPr>
              <w:spacing w:before="0" w:after="0"/>
              <w:rPr>
                <w:rFonts w:ascii="Arial" w:hAnsi="Arial" w:cs="Arial"/>
                <w:color w:val="000000" w:themeColor="text1"/>
                <w:sz w:val="15"/>
                <w:szCs w:val="15"/>
              </w:rPr>
            </w:pPr>
          </w:p>
          <w:p w14:paraId="58F59A43" w14:textId="77777777" w:rsidR="00E01CA2" w:rsidRPr="00771AE4" w:rsidRDefault="00E01CA2" w:rsidP="00E01CA2">
            <w:pPr>
              <w:spacing w:before="0" w:after="0"/>
              <w:rPr>
                <w:rFonts w:ascii="Arial" w:hAnsi="Arial" w:cs="Arial"/>
                <w:color w:val="000000" w:themeColor="text1"/>
                <w:sz w:val="15"/>
                <w:szCs w:val="15"/>
              </w:rPr>
            </w:pPr>
          </w:p>
          <w:p w14:paraId="360CC9E6" w14:textId="7BA59141" w:rsidR="006D142B" w:rsidRPr="00771AE4" w:rsidRDefault="00472387" w:rsidP="00E01CA2">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r w:rsidR="00651905" w:rsidRPr="00771AE4">
              <w:rPr>
                <w:rFonts w:ascii="Arial" w:hAnsi="Arial" w:cs="Arial"/>
                <w:b/>
                <w:color w:val="000000" w:themeColor="text1"/>
                <w:sz w:val="15"/>
                <w:szCs w:val="15"/>
              </w:rPr>
              <w:t>[ ] Sì [ ] No</w:t>
            </w:r>
          </w:p>
          <w:p w14:paraId="58E690AE" w14:textId="77777777" w:rsidR="00B531B4" w:rsidRPr="00771AE4" w:rsidRDefault="00B531B4" w:rsidP="00E01CA2">
            <w:pPr>
              <w:spacing w:before="0" w:after="0"/>
              <w:rPr>
                <w:rFonts w:ascii="Arial" w:hAnsi="Arial" w:cs="Arial"/>
                <w:color w:val="000000" w:themeColor="text1"/>
                <w:sz w:val="15"/>
                <w:szCs w:val="15"/>
              </w:rPr>
            </w:pPr>
          </w:p>
          <w:p w14:paraId="612BCF35" w14:textId="77777777" w:rsidR="00E01CA2" w:rsidRPr="00771AE4" w:rsidRDefault="00E01CA2" w:rsidP="00E01CA2">
            <w:pPr>
              <w:spacing w:before="0" w:after="0"/>
              <w:rPr>
                <w:rFonts w:ascii="Arial" w:hAnsi="Arial" w:cs="Arial"/>
                <w:color w:val="000000" w:themeColor="text1"/>
                <w:sz w:val="15"/>
                <w:szCs w:val="15"/>
              </w:rPr>
            </w:pPr>
          </w:p>
          <w:p w14:paraId="204953C1"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Sì [ ] No</w:t>
            </w:r>
          </w:p>
          <w:p w14:paraId="381EE636" w14:textId="31B485E6"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w:t>
            </w:r>
            <w:r w:rsidR="00774E38" w:rsidRPr="00771AE4">
              <w:rPr>
                <w:rFonts w:ascii="Arial" w:hAnsi="Arial" w:cs="Arial"/>
                <w:color w:val="000000" w:themeColor="text1"/>
                <w:sz w:val="15"/>
                <w:szCs w:val="15"/>
              </w:rPr>
              <w:t xml:space="preserve">dei provvedimenti </w:t>
            </w:r>
          </w:p>
          <w:p w14:paraId="1ECE3C03" w14:textId="68E107C5" w:rsidR="00774E38"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8B92068" w14:textId="77777777" w:rsidR="00E01CA2" w:rsidRPr="00771AE4" w:rsidRDefault="00E01CA2" w:rsidP="00E01CA2">
            <w:pPr>
              <w:spacing w:before="0" w:after="0"/>
              <w:rPr>
                <w:rFonts w:ascii="Arial" w:hAnsi="Arial" w:cs="Arial"/>
                <w:color w:val="000000" w:themeColor="text1"/>
                <w:sz w:val="15"/>
                <w:szCs w:val="15"/>
              </w:rPr>
            </w:pPr>
          </w:p>
          <w:p w14:paraId="211D3529" w14:textId="77777777" w:rsidR="00E01CA2" w:rsidRPr="00771AE4" w:rsidRDefault="00E01CA2" w:rsidP="00E01CA2">
            <w:pPr>
              <w:spacing w:before="0" w:after="0"/>
              <w:rPr>
                <w:rFonts w:ascii="Arial" w:hAnsi="Arial" w:cs="Arial"/>
                <w:color w:val="000000" w:themeColor="text1"/>
                <w:sz w:val="15"/>
                <w:szCs w:val="15"/>
              </w:rPr>
            </w:pPr>
          </w:p>
          <w:p w14:paraId="147269F4"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0457824C" w14:textId="7581A77C"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w:t>
            </w:r>
            <w:r w:rsidR="00774E38" w:rsidRPr="00771AE4">
              <w:rPr>
                <w:rFonts w:ascii="Arial" w:hAnsi="Arial" w:cs="Arial"/>
                <w:color w:val="000000" w:themeColor="text1"/>
                <w:sz w:val="15"/>
                <w:szCs w:val="15"/>
              </w:rPr>
              <w:t>l’impresa ausiliaria</w:t>
            </w:r>
            <w:r w:rsidRPr="00771AE4">
              <w:rPr>
                <w:rFonts w:ascii="Arial" w:hAnsi="Arial" w:cs="Arial"/>
                <w:color w:val="000000" w:themeColor="text1"/>
                <w:sz w:val="15"/>
                <w:szCs w:val="15"/>
              </w:rPr>
              <w:t xml:space="preserve"> </w:t>
            </w:r>
          </w:p>
          <w:p w14:paraId="44B87FA3" w14:textId="77777777" w:rsidR="00472387"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88D37A3" w14:textId="77777777" w:rsidR="00E01CA2" w:rsidRPr="00771AE4" w:rsidRDefault="00E01CA2" w:rsidP="00E01CA2">
            <w:pPr>
              <w:spacing w:before="0" w:after="0"/>
              <w:rPr>
                <w:rFonts w:ascii="Arial" w:hAnsi="Arial" w:cs="Arial"/>
                <w:b/>
                <w:color w:val="000000" w:themeColor="text1"/>
                <w:sz w:val="15"/>
                <w:szCs w:val="15"/>
              </w:rPr>
            </w:pPr>
          </w:p>
          <w:p w14:paraId="5C9C6EEF" w14:textId="77777777" w:rsidR="00E01CA2" w:rsidRPr="00771AE4" w:rsidRDefault="00E01CA2" w:rsidP="00E01CA2">
            <w:pPr>
              <w:spacing w:before="0" w:after="0"/>
              <w:rPr>
                <w:rFonts w:ascii="Arial" w:hAnsi="Arial" w:cs="Arial"/>
                <w:b/>
                <w:color w:val="000000" w:themeColor="text1"/>
                <w:sz w:val="15"/>
                <w:szCs w:val="15"/>
              </w:rPr>
            </w:pPr>
          </w:p>
          <w:p w14:paraId="7858B74A" w14:textId="77777777" w:rsidR="00E01CA2" w:rsidRPr="00771AE4" w:rsidRDefault="00E01CA2" w:rsidP="00E01CA2">
            <w:pPr>
              <w:spacing w:before="0" w:after="0"/>
              <w:rPr>
                <w:rFonts w:ascii="Arial" w:hAnsi="Arial" w:cs="Arial"/>
                <w:b/>
                <w:color w:val="000000" w:themeColor="text1"/>
                <w:sz w:val="15"/>
                <w:szCs w:val="15"/>
              </w:rPr>
            </w:pPr>
          </w:p>
          <w:p w14:paraId="75057511"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688060F1" w14:textId="77777777" w:rsidR="00E97F83" w:rsidRPr="00771AE4" w:rsidRDefault="00E97F83" w:rsidP="00E01CA2">
            <w:pPr>
              <w:spacing w:before="0" w:after="0"/>
              <w:rPr>
                <w:rFonts w:ascii="Arial" w:hAnsi="Arial" w:cs="Arial"/>
                <w:b/>
                <w:color w:val="000000" w:themeColor="text1"/>
                <w:sz w:val="15"/>
                <w:szCs w:val="15"/>
              </w:rPr>
            </w:pPr>
          </w:p>
          <w:p w14:paraId="17B4D195" w14:textId="77777777" w:rsidR="00E97F83" w:rsidRPr="00771AE4" w:rsidRDefault="00E97F83" w:rsidP="00E01CA2">
            <w:pPr>
              <w:spacing w:before="0" w:after="0"/>
              <w:rPr>
                <w:rFonts w:ascii="Arial" w:hAnsi="Arial" w:cs="Arial"/>
                <w:b/>
                <w:color w:val="000000" w:themeColor="text1"/>
                <w:sz w:val="15"/>
                <w:szCs w:val="15"/>
              </w:rPr>
            </w:pPr>
          </w:p>
          <w:p w14:paraId="6D68F9BF"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2013EE9F" w14:textId="77777777" w:rsidR="00E97F83" w:rsidRPr="00771AE4" w:rsidRDefault="00E97F83" w:rsidP="00E01CA2">
            <w:pPr>
              <w:spacing w:before="0" w:after="0"/>
              <w:rPr>
                <w:rFonts w:ascii="Arial" w:hAnsi="Arial" w:cs="Arial"/>
                <w:b/>
                <w:color w:val="000000" w:themeColor="text1"/>
                <w:sz w:val="15"/>
                <w:szCs w:val="15"/>
              </w:rPr>
            </w:pPr>
          </w:p>
          <w:p w14:paraId="0ED900E5" w14:textId="77777777" w:rsidR="00E97F83" w:rsidRPr="00771AE4" w:rsidRDefault="00E97F83" w:rsidP="00E01CA2">
            <w:pPr>
              <w:spacing w:before="0" w:after="0"/>
              <w:rPr>
                <w:rFonts w:ascii="Arial" w:hAnsi="Arial" w:cs="Arial"/>
                <w:b/>
                <w:color w:val="000000" w:themeColor="text1"/>
                <w:sz w:val="15"/>
                <w:szCs w:val="15"/>
              </w:rPr>
            </w:pPr>
          </w:p>
          <w:p w14:paraId="6F41F5DE"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36041AC6" w14:textId="77777777" w:rsidR="00E97F83" w:rsidRPr="00771AE4" w:rsidRDefault="00E97F83" w:rsidP="00E01CA2">
            <w:pPr>
              <w:spacing w:before="0" w:after="0"/>
              <w:rPr>
                <w:rFonts w:ascii="Arial" w:hAnsi="Arial" w:cs="Arial"/>
                <w:color w:val="000000" w:themeColor="text1"/>
                <w:sz w:val="15"/>
                <w:szCs w:val="15"/>
              </w:rPr>
            </w:pPr>
          </w:p>
          <w:p w14:paraId="5792F4B6" w14:textId="77777777" w:rsidR="00E97F83" w:rsidRPr="00771AE4" w:rsidRDefault="00E97F83" w:rsidP="00E01CA2">
            <w:pPr>
              <w:spacing w:before="0" w:after="0"/>
              <w:rPr>
                <w:rFonts w:ascii="Arial" w:hAnsi="Arial" w:cs="Arial"/>
                <w:color w:val="000000" w:themeColor="text1"/>
                <w:sz w:val="15"/>
                <w:szCs w:val="15"/>
              </w:rPr>
            </w:pPr>
          </w:p>
          <w:p w14:paraId="724C7696"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3BC2DA96" w14:textId="77777777" w:rsidR="00E97F83" w:rsidRPr="00771AE4" w:rsidRDefault="00E97F83" w:rsidP="00E01CA2">
            <w:pPr>
              <w:spacing w:before="0" w:after="0"/>
              <w:rPr>
                <w:rFonts w:ascii="Arial" w:hAnsi="Arial" w:cs="Arial"/>
                <w:color w:val="000000" w:themeColor="text1"/>
                <w:sz w:val="15"/>
                <w:szCs w:val="15"/>
              </w:rPr>
            </w:pPr>
          </w:p>
          <w:p w14:paraId="39D3939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7A6E427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2C2E4A1E" w14:textId="72F7BCE5"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4C7CD810" w14:textId="77777777" w:rsidTr="00D62E03">
        <w:trPr>
          <w:trHeight w:val="303"/>
        </w:trPr>
        <w:tc>
          <w:tcPr>
            <w:tcW w:w="4644" w:type="dxa"/>
            <w:shd w:val="clear" w:color="auto" w:fill="auto"/>
          </w:tcPr>
          <w:p w14:paraId="15E4FD52" w14:textId="77777777" w:rsidR="00D31D69"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5"/>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di</w:t>
            </w:r>
            <w:r w:rsidR="004E115D" w:rsidRPr="00771AE4">
              <w:rPr>
                <w:rFonts w:ascii="Arial" w:hAnsi="Arial" w:cs="Arial"/>
                <w:color w:val="000000" w:themeColor="text1"/>
                <w:sz w:val="15"/>
                <w:szCs w:val="15"/>
              </w:rPr>
              <w:t xml:space="preserve"> cui all’art. 80 comma 5 lett. </w:t>
            </w:r>
            <w:r w:rsidR="004E115D" w:rsidRPr="00771AE4">
              <w:rPr>
                <w:rFonts w:ascii="Arial" w:hAnsi="Arial" w:cs="Arial"/>
                <w:i/>
                <w:color w:val="000000" w:themeColor="text1"/>
                <w:sz w:val="15"/>
                <w:szCs w:val="15"/>
              </w:rPr>
              <w:t>c</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14:paraId="2A161E58" w14:textId="5B5348B1" w:rsidR="00472387" w:rsidRPr="00771AE4" w:rsidRDefault="00D31D69" w:rsidP="00F73670">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fornire informazioni dettagliate, specificando la tipologia di illecito:</w:t>
            </w:r>
            <w:r w:rsidR="00F73670" w:rsidRPr="00771AE4">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xml:space="preserve">] No </w:t>
            </w:r>
          </w:p>
          <w:p w14:paraId="29B78269" w14:textId="77777777" w:rsidR="00F73670" w:rsidRPr="00771AE4" w:rsidRDefault="00F73670" w:rsidP="00F84A30">
            <w:pPr>
              <w:rPr>
                <w:rFonts w:ascii="Arial" w:hAnsi="Arial" w:cs="Arial"/>
                <w:color w:val="000000" w:themeColor="text1"/>
                <w:sz w:val="15"/>
                <w:szCs w:val="15"/>
              </w:rPr>
            </w:pPr>
          </w:p>
          <w:p w14:paraId="1110CC5D" w14:textId="30C4D464" w:rsidR="006818E4" w:rsidRPr="00771AE4" w:rsidRDefault="00472387" w:rsidP="00F73670">
            <w:pPr>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66370917" w14:textId="77777777" w:rsidTr="00D62E03">
        <w:trPr>
          <w:trHeight w:val="303"/>
        </w:trPr>
        <w:tc>
          <w:tcPr>
            <w:tcW w:w="4644" w:type="dxa"/>
            <w:shd w:val="clear" w:color="auto" w:fill="auto"/>
          </w:tcPr>
          <w:p w14:paraId="6C79B434"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14:paraId="1403194B"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55EE0306" w14:textId="77777777" w:rsidR="002C221E" w:rsidRPr="00771AE4" w:rsidRDefault="002C221E" w:rsidP="00F84A30">
            <w:pPr>
              <w:spacing w:before="0" w:after="0"/>
              <w:rPr>
                <w:rFonts w:ascii="Arial" w:hAnsi="Arial" w:cs="Arial"/>
                <w:color w:val="000000" w:themeColor="text1"/>
                <w:sz w:val="15"/>
                <w:szCs w:val="15"/>
              </w:rPr>
            </w:pPr>
          </w:p>
          <w:p w14:paraId="26F6E089" w14:textId="3A90BFBE"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CE049D"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6810BC10" w14:textId="5E189D5C"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650B98E9" w14:textId="1A713E26"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CE049D"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CE049D"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08F62074" w14:textId="77777777" w:rsidR="002C221E" w:rsidRPr="00771AE4" w:rsidRDefault="002C221E" w:rsidP="00F84A30">
            <w:pPr>
              <w:spacing w:before="0" w:after="0"/>
              <w:rPr>
                <w:rFonts w:ascii="Arial" w:hAnsi="Arial" w:cs="Arial"/>
                <w:color w:val="000000" w:themeColor="text1"/>
                <w:sz w:val="15"/>
                <w:szCs w:val="15"/>
              </w:rPr>
            </w:pPr>
          </w:p>
          <w:p w14:paraId="6547B4A4"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771AE4" w:rsidRDefault="002C221E" w:rsidP="00F84A30">
            <w:pPr>
              <w:rPr>
                <w:rFonts w:ascii="Arial" w:hAnsi="Arial" w:cs="Arial"/>
                <w:b/>
                <w:color w:val="000000" w:themeColor="text1"/>
                <w:sz w:val="15"/>
                <w:szCs w:val="15"/>
              </w:rPr>
            </w:pPr>
          </w:p>
          <w:p w14:paraId="49866B5A" w14:textId="77777777" w:rsidR="00BB622B" w:rsidRPr="00771AE4"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68736E5" w14:textId="77777777" w:rsidR="00BB622B" w:rsidRPr="00771AE4" w:rsidRDefault="00BB622B" w:rsidP="00F84A30">
            <w:pPr>
              <w:rPr>
                <w:rFonts w:ascii="Arial" w:hAnsi="Arial" w:cs="Arial"/>
                <w:color w:val="000000" w:themeColor="text1"/>
                <w:sz w:val="15"/>
                <w:szCs w:val="15"/>
              </w:rPr>
            </w:pPr>
          </w:p>
          <w:p w14:paraId="2C51BA7F" w14:textId="77777777" w:rsidR="00BB622B" w:rsidRPr="00771AE4" w:rsidRDefault="00BB622B" w:rsidP="00E01CA2">
            <w:pPr>
              <w:spacing w:before="0" w:after="0"/>
              <w:rPr>
                <w:rFonts w:ascii="Arial" w:hAnsi="Arial" w:cs="Arial"/>
                <w:color w:val="000000" w:themeColor="text1"/>
                <w:sz w:val="15"/>
                <w:szCs w:val="15"/>
              </w:rPr>
            </w:pPr>
          </w:p>
          <w:p w14:paraId="566C62AB" w14:textId="77777777" w:rsidR="002C221E" w:rsidRPr="00771AE4" w:rsidRDefault="002C221E" w:rsidP="00E01CA2">
            <w:pPr>
              <w:spacing w:before="0" w:after="0"/>
              <w:rPr>
                <w:rFonts w:ascii="Arial" w:hAnsi="Arial" w:cs="Arial"/>
                <w:color w:val="000000" w:themeColor="text1"/>
                <w:sz w:val="15"/>
                <w:szCs w:val="15"/>
              </w:rPr>
            </w:pPr>
          </w:p>
          <w:p w14:paraId="11DAE207" w14:textId="77777777" w:rsidR="00E01CA2" w:rsidRPr="00771AE4" w:rsidRDefault="00E01CA2" w:rsidP="00E01CA2">
            <w:pPr>
              <w:spacing w:before="0" w:after="0"/>
              <w:rPr>
                <w:rFonts w:ascii="Arial" w:hAnsi="Arial" w:cs="Arial"/>
                <w:color w:val="000000" w:themeColor="text1"/>
                <w:sz w:val="15"/>
                <w:szCs w:val="15"/>
              </w:rPr>
            </w:pPr>
          </w:p>
          <w:p w14:paraId="17120D5F"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97A16C"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34E8A780" w14:textId="77777777" w:rsidR="00E01CA2" w:rsidRPr="00771AE4" w:rsidRDefault="00E01CA2" w:rsidP="00E01CA2">
            <w:pPr>
              <w:spacing w:before="0" w:after="0"/>
              <w:rPr>
                <w:rFonts w:ascii="Arial" w:hAnsi="Arial" w:cs="Arial"/>
                <w:b/>
                <w:color w:val="000000" w:themeColor="text1"/>
                <w:sz w:val="15"/>
                <w:szCs w:val="15"/>
              </w:rPr>
            </w:pPr>
          </w:p>
          <w:p w14:paraId="161870A6"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2A63D90" w14:textId="77777777" w:rsidR="002C221E" w:rsidRPr="00771AE4" w:rsidRDefault="002C221E"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771AE4" w:rsidRDefault="002C221E" w:rsidP="00F84A30">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14:paraId="347ACDD4" w14:textId="77777777" w:rsidR="00BB622B" w:rsidRPr="00771AE4" w:rsidRDefault="00BB622B" w:rsidP="00F84A30">
            <w:pPr>
              <w:spacing w:before="0" w:after="0"/>
              <w:rPr>
                <w:rFonts w:ascii="Arial" w:hAnsi="Arial" w:cs="Arial"/>
                <w:color w:val="000000" w:themeColor="text1"/>
                <w:sz w:val="15"/>
                <w:szCs w:val="15"/>
              </w:rPr>
            </w:pPr>
          </w:p>
        </w:tc>
      </w:tr>
      <w:tr w:rsidR="00711B60" w:rsidRPr="00771AE4" w14:paraId="7D8DF5B8" w14:textId="77777777" w:rsidTr="00D62E03">
        <w:trPr>
          <w:trHeight w:val="1316"/>
        </w:trPr>
        <w:tc>
          <w:tcPr>
            <w:tcW w:w="4644" w:type="dxa"/>
            <w:shd w:val="clear" w:color="auto" w:fill="auto"/>
          </w:tcPr>
          <w:p w14:paraId="271F2443" w14:textId="77777777" w:rsidR="00E01CA2" w:rsidRPr="00771AE4"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771AE4" w:rsidRDefault="00472387" w:rsidP="00E01CA2">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00D3594F" w:rsidRPr="00771AE4">
              <w:rPr>
                <w:rFonts w:ascii="Arial" w:hAnsi="Arial" w:cs="Arial"/>
                <w:b/>
                <w:color w:val="000000" w:themeColor="text1"/>
                <w:sz w:val="15"/>
                <w:szCs w:val="15"/>
              </w:rPr>
              <w:t>(</w:t>
            </w:r>
            <w:r w:rsidRPr="00771AE4">
              <w:rPr>
                <w:rStyle w:val="Rimandonotaapidipagina"/>
                <w:rFonts w:ascii="Arial" w:hAnsi="Arial" w:cs="Arial"/>
                <w:b/>
                <w:color w:val="000000" w:themeColor="text1"/>
                <w:sz w:val="15"/>
                <w:szCs w:val="15"/>
              </w:rPr>
              <w:footnoteReference w:id="26"/>
            </w:r>
            <w:r w:rsidR="00D3594F"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 xml:space="preserve">articolo 80, comma 5, lett. </w:t>
            </w:r>
            <w:r w:rsidR="008956BD" w:rsidRPr="00771AE4">
              <w:rPr>
                <w:rFonts w:ascii="Arial" w:hAnsi="Arial" w:cs="Arial"/>
                <w:i/>
                <w:color w:val="000000" w:themeColor="text1"/>
                <w:sz w:val="15"/>
                <w:szCs w:val="15"/>
              </w:rPr>
              <w:t>d</w:t>
            </w:r>
            <w:r w:rsidR="004D6C90" w:rsidRPr="00771AE4">
              <w:rPr>
                <w:rFonts w:ascii="Arial" w:hAnsi="Arial" w:cs="Arial"/>
                <w:i/>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AE87A5C" w14:textId="77777777" w:rsidR="0047238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771AE4"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771AE4" w:rsidRDefault="00E01CA2" w:rsidP="00E01CA2">
            <w:pPr>
              <w:spacing w:before="0" w:after="0"/>
              <w:rPr>
                <w:rFonts w:ascii="Arial" w:hAnsi="Arial" w:cs="Arial"/>
                <w:color w:val="000000" w:themeColor="text1"/>
                <w:sz w:val="15"/>
                <w:szCs w:val="15"/>
              </w:rPr>
            </w:pPr>
          </w:p>
          <w:p w14:paraId="061E5D8A" w14:textId="77777777" w:rsidR="00E01CA2"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50229E0" w14:textId="55F71DF2" w:rsidR="002C221E"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0F0D420E"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AABD819" w14:textId="77777777" w:rsidR="00DB666F" w:rsidRPr="00771AE4" w:rsidRDefault="00DB666F" w:rsidP="00E01CA2">
            <w:pPr>
              <w:spacing w:after="0"/>
              <w:rPr>
                <w:rFonts w:ascii="Arial" w:hAnsi="Arial" w:cs="Arial"/>
                <w:color w:val="000000" w:themeColor="text1"/>
                <w:sz w:val="15"/>
                <w:szCs w:val="15"/>
              </w:rPr>
            </w:pPr>
          </w:p>
        </w:tc>
      </w:tr>
      <w:tr w:rsidR="00711B60" w:rsidRPr="00771AE4" w14:paraId="3742CE98" w14:textId="77777777" w:rsidTr="00D62E03">
        <w:trPr>
          <w:trHeight w:val="1544"/>
        </w:trPr>
        <w:tc>
          <w:tcPr>
            <w:tcW w:w="4644" w:type="dxa"/>
            <w:shd w:val="clear" w:color="auto" w:fill="auto"/>
          </w:tcPr>
          <w:p w14:paraId="4A188E5A" w14:textId="77777777" w:rsidR="00077297" w:rsidRPr="00771AE4" w:rsidRDefault="00472387" w:rsidP="00E01CA2">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(articolo 80, comma 5</w:t>
            </w:r>
            <w:r w:rsidR="00DB666F"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lett.</w:t>
            </w:r>
            <w:r w:rsidR="00DB666F" w:rsidRPr="00771AE4">
              <w:rPr>
                <w:rFonts w:ascii="Arial" w:hAnsi="Arial" w:cs="Arial"/>
                <w:color w:val="000000" w:themeColor="text1"/>
                <w:sz w:val="15"/>
                <w:szCs w:val="15"/>
              </w:rPr>
              <w:t xml:space="preserve"> </w:t>
            </w:r>
            <w:r w:rsidR="00DB666F" w:rsidRPr="00771AE4">
              <w:rPr>
                <w:rFonts w:ascii="Arial" w:hAnsi="Arial" w:cs="Arial"/>
                <w:i/>
                <w:color w:val="000000" w:themeColor="text1"/>
                <w:sz w:val="15"/>
                <w:szCs w:val="15"/>
              </w:rPr>
              <w:t>e</w:t>
            </w:r>
            <w:r w:rsidR="004D6C90"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2B19EBF0" w14:textId="77777777" w:rsidR="00472387" w:rsidRPr="00771AE4"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771AE4" w:rsidRDefault="00472387" w:rsidP="00E01CA2">
            <w:pPr>
              <w:spacing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C7D167A" w14:textId="04EAC0BF" w:rsidR="00A36F79"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350260A8" w14:textId="3CF10141" w:rsidR="00472387"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411C4DEF" w14:textId="77777777" w:rsidTr="00D62E03">
        <w:tc>
          <w:tcPr>
            <w:tcW w:w="4644" w:type="dxa"/>
            <w:shd w:val="clear" w:color="auto" w:fill="auto"/>
          </w:tcPr>
          <w:p w14:paraId="18FC7496" w14:textId="04C9F85A" w:rsidR="006C3B2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14:paraId="6B760B87" w14:textId="77777777" w:rsidR="00E01CA2" w:rsidRPr="00771AE4"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771AE4" w:rsidRDefault="00472387" w:rsidP="00E01CA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001E2C0A"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14:paraId="5DDFCA9C" w14:textId="77777777" w:rsidR="00910862" w:rsidRPr="00771AE4" w:rsidRDefault="00472387" w:rsidP="0091086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b)</w:t>
            </w:r>
            <w:r w:rsidR="00E01CA2"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w:t>
            </w:r>
            <w:r w:rsidR="0067120B" w:rsidRPr="00771AE4">
              <w:rPr>
                <w:rFonts w:ascii="Arial" w:hAnsi="Arial" w:cs="Arial"/>
                <w:color w:val="000000" w:themeColor="text1"/>
                <w:sz w:val="15"/>
                <w:szCs w:val="15"/>
              </w:rPr>
              <w:t>?</w:t>
            </w:r>
            <w:r w:rsidR="00910862" w:rsidRPr="00771AE4">
              <w:rPr>
                <w:rFonts w:ascii="Arial" w:hAnsi="Arial" w:cs="Arial"/>
                <w:color w:val="000000" w:themeColor="text1"/>
                <w:sz w:val="15"/>
                <w:szCs w:val="15"/>
              </w:rPr>
              <w:t xml:space="preserve"> </w:t>
            </w:r>
          </w:p>
          <w:p w14:paraId="40117442" w14:textId="7EFE8E3E" w:rsidR="008E5B2F" w:rsidRPr="00771AE4"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771AE4" w:rsidRDefault="00CE049D" w:rsidP="00E01CA2">
            <w:pPr>
              <w:spacing w:before="0" w:after="0"/>
              <w:rPr>
                <w:rFonts w:ascii="Arial" w:hAnsi="Arial" w:cs="Arial"/>
                <w:color w:val="000000" w:themeColor="text1"/>
                <w:sz w:val="15"/>
                <w:szCs w:val="15"/>
              </w:rPr>
            </w:pPr>
          </w:p>
          <w:p w14:paraId="3A174BC2" w14:textId="77777777" w:rsidR="00CE049D" w:rsidRPr="00771AE4" w:rsidRDefault="00CE049D" w:rsidP="00E01CA2">
            <w:pPr>
              <w:spacing w:before="0" w:after="0"/>
              <w:rPr>
                <w:rFonts w:ascii="Arial" w:hAnsi="Arial" w:cs="Arial"/>
                <w:color w:val="000000" w:themeColor="text1"/>
                <w:sz w:val="15"/>
                <w:szCs w:val="15"/>
              </w:rPr>
            </w:pPr>
          </w:p>
          <w:p w14:paraId="78A5F033" w14:textId="77777777" w:rsidR="00472387"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5AD35B" w14:textId="77777777" w:rsidR="008E5B2F" w:rsidRPr="00771AE4" w:rsidRDefault="008E5B2F" w:rsidP="00E01CA2">
            <w:pPr>
              <w:spacing w:before="0" w:after="0"/>
              <w:rPr>
                <w:rFonts w:ascii="Arial" w:hAnsi="Arial" w:cs="Arial"/>
                <w:color w:val="000000" w:themeColor="text1"/>
                <w:sz w:val="15"/>
                <w:szCs w:val="15"/>
              </w:rPr>
            </w:pPr>
          </w:p>
          <w:p w14:paraId="655A3AA5" w14:textId="77777777" w:rsidR="00E01CA2" w:rsidRPr="00771AE4" w:rsidRDefault="00E01CA2" w:rsidP="00E01CA2">
            <w:pPr>
              <w:spacing w:before="0" w:after="0"/>
              <w:rPr>
                <w:rFonts w:ascii="Arial" w:hAnsi="Arial" w:cs="Arial"/>
                <w:color w:val="000000" w:themeColor="text1"/>
                <w:sz w:val="15"/>
                <w:szCs w:val="15"/>
              </w:rPr>
            </w:pPr>
          </w:p>
          <w:p w14:paraId="5188C3AD" w14:textId="77777777" w:rsidR="00E01CA2" w:rsidRPr="00771AE4" w:rsidRDefault="00E01CA2" w:rsidP="00E01CA2">
            <w:pPr>
              <w:spacing w:before="0" w:after="0"/>
              <w:rPr>
                <w:rFonts w:ascii="Arial" w:hAnsi="Arial" w:cs="Arial"/>
                <w:color w:val="000000" w:themeColor="text1"/>
                <w:sz w:val="15"/>
                <w:szCs w:val="15"/>
              </w:rPr>
            </w:pPr>
          </w:p>
          <w:p w14:paraId="5CC2FB90" w14:textId="77777777" w:rsidR="00CE049D" w:rsidRPr="00771AE4" w:rsidRDefault="00CE049D"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D6B1BF4" w14:textId="77777777" w:rsidR="00396995" w:rsidRPr="00771AE4" w:rsidRDefault="00396995" w:rsidP="00E01CA2">
            <w:pPr>
              <w:spacing w:before="0" w:after="0"/>
              <w:rPr>
                <w:rFonts w:ascii="Arial" w:hAnsi="Arial" w:cs="Arial"/>
                <w:color w:val="000000" w:themeColor="text1"/>
                <w:sz w:val="15"/>
                <w:szCs w:val="15"/>
              </w:rPr>
            </w:pPr>
          </w:p>
        </w:tc>
      </w:tr>
    </w:tbl>
    <w:p w14:paraId="75E6B20C" w14:textId="77777777" w:rsidR="006C3B27" w:rsidRPr="00771AE4"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CE7AD1E" w14:textId="77777777" w:rsidTr="00D62E03">
        <w:tc>
          <w:tcPr>
            <w:tcW w:w="4644" w:type="dxa"/>
            <w:shd w:val="clear" w:color="auto" w:fill="auto"/>
          </w:tcPr>
          <w:p w14:paraId="5164FA82" w14:textId="44A9158B"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Motivi di esclusione previsti esclusivamente dalla legislazione nazionale</w:t>
            </w:r>
            <w:r w:rsidR="004E115D" w:rsidRPr="00771AE4">
              <w:rPr>
                <w:rFonts w:ascii="Arial" w:hAnsi="Arial" w:cs="Arial"/>
                <w:b/>
                <w:color w:val="000000" w:themeColor="text1"/>
                <w:sz w:val="15"/>
                <w:szCs w:val="15"/>
              </w:rPr>
              <w:t xml:space="preserve"> </w:t>
            </w:r>
            <w:r w:rsidR="005504B9"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a</w:t>
            </w:r>
            <w:r w:rsidR="005504B9" w:rsidRPr="00771AE4">
              <w:rPr>
                <w:rFonts w:ascii="Arial" w:hAnsi="Arial" w:cs="Arial"/>
                <w:color w:val="000000" w:themeColor="text1"/>
                <w:sz w:val="15"/>
                <w:szCs w:val="15"/>
              </w:rPr>
              <w:t>rticolo  80, comma</w:t>
            </w:r>
            <w:r w:rsidR="004E115D" w:rsidRPr="00771AE4">
              <w:rPr>
                <w:rFonts w:ascii="Arial" w:hAnsi="Arial" w:cs="Arial"/>
                <w:color w:val="000000" w:themeColor="text1"/>
                <w:sz w:val="15"/>
                <w:szCs w:val="15"/>
              </w:rPr>
              <w:t xml:space="preserve"> 2</w:t>
            </w:r>
            <w:r w:rsidR="005504B9" w:rsidRPr="00771AE4">
              <w:rPr>
                <w:rFonts w:ascii="Arial" w:hAnsi="Arial" w:cs="Arial"/>
                <w:color w:val="000000" w:themeColor="text1"/>
                <w:sz w:val="15"/>
                <w:szCs w:val="15"/>
              </w:rPr>
              <w:t xml:space="preserve"> e </w:t>
            </w:r>
            <w:r w:rsidR="004E115D" w:rsidRPr="00771AE4">
              <w:rPr>
                <w:rFonts w:ascii="Arial" w:hAnsi="Arial" w:cs="Arial"/>
                <w:color w:val="000000" w:themeColor="text1"/>
                <w:sz w:val="15"/>
                <w:szCs w:val="15"/>
              </w:rPr>
              <w:t xml:space="preserve">comma 5, lett. </w:t>
            </w:r>
            <w:r w:rsidR="004E115D" w:rsidRPr="00771AE4">
              <w:rPr>
                <w:rFonts w:ascii="Arial" w:hAnsi="Arial" w:cs="Arial"/>
                <w:i/>
                <w:color w:val="000000" w:themeColor="text1"/>
                <w:sz w:val="15"/>
                <w:szCs w:val="15"/>
              </w:rPr>
              <w:t>f</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g), h</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xml:space="preserve">, i), l), </w:t>
            </w:r>
            <w:r w:rsidR="00C31E6D" w:rsidRPr="00771AE4">
              <w:rPr>
                <w:rFonts w:ascii="Arial" w:hAnsi="Arial" w:cs="Arial"/>
                <w:i/>
                <w:color w:val="000000" w:themeColor="text1"/>
                <w:sz w:val="15"/>
                <w:szCs w:val="15"/>
              </w:rPr>
              <w:t>m)</w:t>
            </w:r>
            <w:r w:rsidR="00C31E6D" w:rsidRPr="00771AE4">
              <w:rPr>
                <w:rFonts w:ascii="Arial" w:hAnsi="Arial" w:cs="Arial"/>
                <w:color w:val="000000" w:themeColor="text1"/>
                <w:sz w:val="15"/>
                <w:szCs w:val="15"/>
              </w:rPr>
              <w:t xml:space="preserve"> </w:t>
            </w:r>
            <w:r w:rsidR="004E115D" w:rsidRPr="00771AE4">
              <w:rPr>
                <w:rFonts w:ascii="Arial" w:hAnsi="Arial" w:cs="Arial"/>
                <w:color w:val="000000" w:themeColor="text1"/>
                <w:sz w:val="15"/>
                <w:szCs w:val="15"/>
              </w:rPr>
              <w:t>del Codice</w:t>
            </w:r>
            <w:r w:rsidR="00CE049D" w:rsidRPr="00771AE4">
              <w:rPr>
                <w:rFonts w:ascii="Arial" w:hAnsi="Arial" w:cs="Arial"/>
                <w:color w:val="000000" w:themeColor="text1"/>
                <w:sz w:val="15"/>
                <w:szCs w:val="15"/>
              </w:rPr>
              <w:t xml:space="preserve"> e art. 53 comma 16-ter del D.Lgs. 165/2001</w:t>
            </w:r>
            <w:r w:rsidR="004E115D" w:rsidRPr="00771AE4">
              <w:rPr>
                <w:rFonts w:ascii="Arial" w:hAnsi="Arial" w:cs="Arial"/>
                <w:color w:val="000000" w:themeColor="text1"/>
                <w:sz w:val="15"/>
                <w:szCs w:val="15"/>
              </w:rPr>
              <w:t>)</w:t>
            </w:r>
          </w:p>
        </w:tc>
        <w:tc>
          <w:tcPr>
            <w:tcW w:w="4645" w:type="dxa"/>
            <w:shd w:val="clear" w:color="auto" w:fill="auto"/>
          </w:tcPr>
          <w:p w14:paraId="29EB249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B5A38D" w14:textId="77777777" w:rsidTr="00D62E03">
        <w:tc>
          <w:tcPr>
            <w:tcW w:w="4644" w:type="dxa"/>
            <w:shd w:val="clear" w:color="auto" w:fill="auto"/>
          </w:tcPr>
          <w:p w14:paraId="1EE91FD5" w14:textId="2B3CD6B3" w:rsidR="008F7FC1" w:rsidRPr="00771AE4" w:rsidRDefault="007177AB" w:rsidP="00904BEB">
            <w:pPr>
              <w:rPr>
                <w:rFonts w:ascii="Arial" w:hAnsi="Arial" w:cs="Arial"/>
                <w:b/>
                <w:color w:val="000000" w:themeColor="text1"/>
                <w:sz w:val="15"/>
                <w:szCs w:val="15"/>
              </w:rPr>
            </w:pPr>
            <w:r w:rsidRPr="00771AE4">
              <w:rPr>
                <w:rFonts w:ascii="Arial" w:hAnsi="Arial" w:cs="Arial"/>
                <w:b/>
                <w:color w:val="000000" w:themeColor="text1"/>
                <w:sz w:val="15"/>
                <w:szCs w:val="15"/>
              </w:rPr>
              <w:t xml:space="preserve">Sussistono </w:t>
            </w:r>
            <w:r w:rsidR="008F7FC1" w:rsidRPr="00771AE4">
              <w:rPr>
                <w:rFonts w:ascii="Arial" w:hAnsi="Arial" w:cs="Arial"/>
                <w:b/>
                <w:color w:val="000000" w:themeColor="text1"/>
                <w:sz w:val="15"/>
                <w:szCs w:val="15"/>
              </w:rPr>
              <w:t>cause di decadenza, di sospensione o di divieto previste dall'</w:t>
            </w:r>
            <w:hyperlink r:id="rId9" w:anchor="067" w:history="1">
              <w:r w:rsidR="008F7FC1" w:rsidRPr="00771AE4">
                <w:rPr>
                  <w:rStyle w:val="Collegamentoipertestuale"/>
                  <w:rFonts w:ascii="Arial" w:hAnsi="Arial" w:cs="Arial"/>
                  <w:b/>
                  <w:color w:val="000000" w:themeColor="text1"/>
                  <w:sz w:val="15"/>
                  <w:szCs w:val="15"/>
                  <w:u w:val="none"/>
                </w:rPr>
                <w:t>articolo 67 del decreto legislativo 6 settembre 2011, n. 159</w:t>
              </w:r>
            </w:hyperlink>
            <w:r w:rsidR="008F7FC1" w:rsidRPr="00771AE4">
              <w:rPr>
                <w:rFonts w:ascii="Arial" w:hAnsi="Arial" w:cs="Arial"/>
                <w:b/>
                <w:color w:val="000000" w:themeColor="text1"/>
                <w:sz w:val="15"/>
                <w:szCs w:val="15"/>
              </w:rPr>
              <w:t xml:space="preserve"> o di un tentativo di infiltrazione mafiosa di cui all'</w:t>
            </w:r>
            <w:hyperlink r:id="rId10" w:anchor="084" w:history="1">
              <w:r w:rsidR="008F7FC1" w:rsidRPr="00771AE4">
                <w:rPr>
                  <w:rStyle w:val="Collegamentoipertestuale"/>
                  <w:rFonts w:ascii="Arial" w:hAnsi="Arial" w:cs="Arial"/>
                  <w:b/>
                  <w:color w:val="000000" w:themeColor="text1"/>
                  <w:sz w:val="15"/>
                  <w:szCs w:val="15"/>
                  <w:u w:val="none"/>
                </w:rPr>
                <w:t>articolo 84, comma 4, del medesimo decreto</w:t>
              </w:r>
            </w:hyperlink>
            <w:r w:rsidR="00ED5D4B" w:rsidRPr="00771AE4">
              <w:rPr>
                <w:rFonts w:ascii="Arial" w:hAnsi="Arial" w:cs="Arial"/>
                <w:b/>
                <w:color w:val="000000" w:themeColor="text1"/>
                <w:sz w:val="15"/>
                <w:szCs w:val="15"/>
              </w:rPr>
              <w:t xml:space="preserve">, fermo restando </w:t>
            </w:r>
            <w:r w:rsidR="008F7FC1" w:rsidRPr="00771AE4">
              <w:rPr>
                <w:rFonts w:ascii="Arial" w:hAnsi="Arial" w:cs="Arial"/>
                <w:b/>
                <w:color w:val="000000" w:themeColor="text1"/>
                <w:sz w:val="15"/>
                <w:szCs w:val="15"/>
              </w:rPr>
              <w:t xml:space="preserve">quanto previsto dagli </w:t>
            </w:r>
            <w:hyperlink r:id="rId11" w:anchor="088" w:history="1">
              <w:r w:rsidR="008F7FC1" w:rsidRPr="00771AE4">
                <w:rPr>
                  <w:rStyle w:val="Collegamentoipertestuale"/>
                  <w:rFonts w:ascii="Arial" w:hAnsi="Arial" w:cs="Arial"/>
                  <w:b/>
                  <w:color w:val="000000" w:themeColor="text1"/>
                  <w:sz w:val="15"/>
                  <w:szCs w:val="15"/>
                  <w:u w:val="none"/>
                </w:rPr>
                <w:t>articoli 88, comma 4-bis</w:t>
              </w:r>
            </w:hyperlink>
            <w:r w:rsidR="008F7FC1" w:rsidRPr="00771AE4">
              <w:rPr>
                <w:rFonts w:ascii="Arial" w:hAnsi="Arial" w:cs="Arial"/>
                <w:b/>
                <w:color w:val="000000" w:themeColor="text1"/>
                <w:sz w:val="15"/>
                <w:szCs w:val="15"/>
              </w:rPr>
              <w:t xml:space="preserve">, e </w:t>
            </w:r>
            <w:hyperlink r:id="rId12" w:anchor="092" w:history="1">
              <w:r w:rsidR="008F7FC1" w:rsidRPr="00771AE4">
                <w:rPr>
                  <w:rStyle w:val="Collegamentoipertestuale"/>
                  <w:rFonts w:ascii="Arial" w:hAnsi="Arial" w:cs="Arial"/>
                  <w:b/>
                  <w:color w:val="000000" w:themeColor="text1"/>
                  <w:sz w:val="15"/>
                  <w:szCs w:val="15"/>
                  <w:u w:val="none"/>
                </w:rPr>
                <w:t>92, commi 2 e 3, del decreto legislativo 6 settembre 2011, n. 159</w:t>
              </w:r>
            </w:hyperlink>
            <w:r w:rsidR="008F7FC1" w:rsidRPr="00771AE4">
              <w:rPr>
                <w:rFonts w:ascii="Arial" w:hAnsi="Arial" w:cs="Arial"/>
                <w:b/>
                <w:color w:val="000000" w:themeColor="text1"/>
                <w:sz w:val="15"/>
                <w:szCs w:val="15"/>
              </w:rPr>
              <w:t>, con riferimento rispettivamente alle comunicazioni antimafi</w:t>
            </w:r>
            <w:r w:rsidR="00ED5D4B" w:rsidRPr="00771AE4">
              <w:rPr>
                <w:rFonts w:ascii="Arial" w:hAnsi="Arial" w:cs="Arial"/>
                <w:b/>
                <w:color w:val="000000" w:themeColor="text1"/>
                <w:sz w:val="15"/>
                <w:szCs w:val="15"/>
              </w:rPr>
              <w:t xml:space="preserve">a </w:t>
            </w:r>
            <w:r w:rsidR="005504B9" w:rsidRPr="00771AE4">
              <w:rPr>
                <w:rFonts w:ascii="Arial" w:hAnsi="Arial" w:cs="Arial"/>
                <w:b/>
                <w:color w:val="000000" w:themeColor="text1"/>
                <w:sz w:val="15"/>
                <w:szCs w:val="15"/>
              </w:rPr>
              <w:t>e alle informazioni antimafia (A</w:t>
            </w:r>
            <w:r w:rsidR="00ED5D4B" w:rsidRPr="00771AE4">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771AE4" w:rsidRDefault="008F7FC1"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6C7A7BB" w14:textId="77777777" w:rsidR="00E01CA2" w:rsidRPr="00771AE4" w:rsidRDefault="00E01CA2" w:rsidP="00F84A30">
            <w:pPr>
              <w:rPr>
                <w:rFonts w:ascii="Arial" w:hAnsi="Arial" w:cs="Arial"/>
                <w:color w:val="000000" w:themeColor="text1"/>
                <w:sz w:val="15"/>
                <w:szCs w:val="15"/>
              </w:rPr>
            </w:pPr>
          </w:p>
          <w:p w14:paraId="1DEB4767"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p>
        </w:tc>
      </w:tr>
      <w:tr w:rsidR="00711B60" w:rsidRPr="00771AE4" w14:paraId="1654CC31" w14:textId="77777777" w:rsidTr="00D62E03">
        <w:tc>
          <w:tcPr>
            <w:tcW w:w="4644" w:type="dxa"/>
            <w:shd w:val="clear" w:color="auto" w:fill="auto"/>
          </w:tcPr>
          <w:p w14:paraId="4C502A1E" w14:textId="3DFEEC45" w:rsidR="00836B74" w:rsidRPr="00771AE4" w:rsidRDefault="00836B74"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r w:rsidR="00A96CE8" w:rsidRPr="00771AE4">
              <w:rPr>
                <w:rFonts w:ascii="Arial" w:hAnsi="Arial" w:cs="Arial"/>
                <w:color w:val="000000" w:themeColor="text1"/>
                <w:sz w:val="15"/>
                <w:szCs w:val="15"/>
              </w:rPr>
              <w:t>?</w:t>
            </w:r>
          </w:p>
          <w:p w14:paraId="3A6CAF32" w14:textId="77777777" w:rsidR="00836B74" w:rsidRPr="00771AE4"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w:t>
            </w:r>
            <w:r w:rsidR="00836B74" w:rsidRPr="00771AE4">
              <w:rPr>
                <w:rFonts w:ascii="Arial" w:hAnsi="Arial" w:cs="Arial"/>
                <w:color w:val="000000" w:themeColor="text1"/>
                <w:sz w:val="15"/>
                <w:szCs w:val="15"/>
              </w:rPr>
              <w:t xml:space="preserve"> stato soggetto alla sanzione interdittiva di cui all'</w:t>
            </w:r>
            <w:hyperlink r:id="rId13" w:anchor="09" w:history="1">
              <w:r w:rsidR="00836B74"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771AE4">
              <w:rPr>
                <w:rFonts w:ascii="Arial" w:hAnsi="Arial" w:cs="Arial"/>
                <w:color w:val="000000" w:themeColor="text1"/>
                <w:sz w:val="15"/>
                <w:szCs w:val="15"/>
              </w:rPr>
              <w:t xml:space="preserve"> o ad altra sanzione che comporta il divieto di contrarre con la pubblica amministrazione, compresi i provvedimenti interdittivi di cui all'</w:t>
            </w:r>
            <w:hyperlink r:id="rId14" w:anchor="014" w:history="1">
              <w:r w:rsidR="00836B74"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f)</w:t>
            </w:r>
            <w:r w:rsidR="00836B74" w:rsidRPr="00771AE4">
              <w:rPr>
                <w:rFonts w:ascii="Arial" w:hAnsi="Arial" w:cs="Arial"/>
                <w:color w:val="000000" w:themeColor="text1"/>
                <w:sz w:val="15"/>
                <w:szCs w:val="15"/>
              </w:rPr>
              <w:t xml:space="preserve">; </w:t>
            </w:r>
          </w:p>
          <w:p w14:paraId="7689D306" w14:textId="77777777" w:rsidR="00261560" w:rsidRPr="00771AE4"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4D3ED7" w:rsidRDefault="005504B9" w:rsidP="00E01CA2">
            <w:pPr>
              <w:pStyle w:val="NormaleWeb"/>
              <w:spacing w:before="0" w:beforeAutospacing="0" w:after="0" w:afterAutospacing="0"/>
              <w:ind w:left="284" w:hanging="284"/>
              <w:jc w:val="both"/>
              <w:rPr>
                <w:rFonts w:ascii="Arial" w:hAnsi="Arial" w:cs="Arial"/>
                <w:strike/>
                <w:color w:val="000000" w:themeColor="text1"/>
                <w:sz w:val="15"/>
                <w:szCs w:val="15"/>
              </w:rPr>
            </w:pPr>
          </w:p>
          <w:p w14:paraId="04EC197B" w14:textId="77777777"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g</w:t>
            </w:r>
            <w:r w:rsidR="00D527CA"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709A2F37"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771AE4"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ha </w:t>
            </w:r>
            <w:r w:rsidR="00836B74" w:rsidRPr="00771AE4">
              <w:rPr>
                <w:rFonts w:ascii="Arial" w:hAnsi="Arial" w:cs="Arial"/>
                <w:color w:val="000000" w:themeColor="text1"/>
                <w:sz w:val="15"/>
                <w:szCs w:val="15"/>
              </w:rPr>
              <w:t>violato il divieto di intestazione fiduciaria di cui all'</w:t>
            </w:r>
            <w:hyperlink r:id="rId15" w:anchor="17" w:history="1">
              <w:r w:rsidR="00836B74" w:rsidRPr="00771AE4">
                <w:rPr>
                  <w:rStyle w:val="Collegamentoipertestuale"/>
                  <w:rFonts w:ascii="Arial" w:eastAsiaTheme="majorEastAsia" w:hAnsi="Arial" w:cs="Arial"/>
                  <w:color w:val="000000" w:themeColor="text1"/>
                  <w:sz w:val="15"/>
                  <w:szCs w:val="15"/>
                  <w:u w:val="none"/>
                </w:rPr>
                <w:t>articolo 17 della legge 19 marzo 1990, n. 55</w:t>
              </w:r>
            </w:hyperlink>
            <w:r w:rsidR="00836B7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r w:rsidR="00FE00F5" w:rsidRPr="00771AE4">
              <w:rPr>
                <w:rFonts w:ascii="Arial" w:hAnsi="Arial" w:cs="Arial"/>
                <w:color w:val="000000" w:themeColor="text1"/>
                <w:sz w:val="15"/>
                <w:szCs w:val="15"/>
              </w:rPr>
              <w:t>?</w:t>
            </w:r>
          </w:p>
          <w:p w14:paraId="44F2580B"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7E5410BF" w14:textId="593B5B8E" w:rsidR="00FE00F5"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14:paraId="2D73A90F" w14:textId="504FE852" w:rsidR="00836B74"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la violazione è stata rimossa?</w:t>
            </w:r>
            <w:r w:rsidR="00836B74" w:rsidRPr="00771AE4">
              <w:rPr>
                <w:rFonts w:ascii="Arial" w:hAnsi="Arial" w:cs="Arial"/>
                <w:color w:val="000000" w:themeColor="text1"/>
                <w:sz w:val="15"/>
                <w:szCs w:val="15"/>
              </w:rPr>
              <w:t xml:space="preserve"> </w:t>
            </w:r>
          </w:p>
          <w:p w14:paraId="49296DE1"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771AE4"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in regola con le norme che disciplinano il diritto al lavoro dei disabili </w:t>
            </w:r>
            <w:r w:rsidR="00836B74" w:rsidRPr="00771AE4">
              <w:rPr>
                <w:rFonts w:ascii="Arial" w:hAnsi="Arial" w:cs="Arial"/>
                <w:color w:val="000000" w:themeColor="text1"/>
                <w:sz w:val="15"/>
                <w:szCs w:val="15"/>
              </w:rPr>
              <w:t>di cui all</w:t>
            </w:r>
            <w:hyperlink r:id="rId16" w:anchor="17" w:history="1">
              <w:r w:rsidR="00836B74" w:rsidRPr="00771AE4">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771AE4"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w:t>
            </w:r>
            <w:r w:rsidR="00836B74" w:rsidRPr="00771AE4">
              <w:rPr>
                <w:rFonts w:ascii="Arial" w:hAnsi="Arial" w:cs="Arial"/>
                <w:color w:val="000000" w:themeColor="text1"/>
                <w:sz w:val="15"/>
                <w:szCs w:val="15"/>
              </w:rPr>
              <w:t xml:space="preserve">; </w:t>
            </w:r>
          </w:p>
          <w:p w14:paraId="512E1BA5"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771AE4"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771AE4"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771AE4"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52F04504" w14:textId="77777777"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14:paraId="1BB425C3" w14:textId="77777777" w:rsidR="00C45E28" w:rsidRPr="00771AE4"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w:t>
            </w:r>
            <w:r w:rsidR="00D527CA"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rispetto ad un altro partecipante alla medesima procedura di affidamento, in una situazione di controllo di cui all'</w:t>
            </w:r>
            <w:hyperlink r:id="rId17"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771AE4">
              <w:rPr>
                <w:rFonts w:ascii="Arial" w:hAnsi="Arial" w:cs="Arial"/>
                <w:color w:val="000000" w:themeColor="text1"/>
                <w:sz w:val="15"/>
                <w:szCs w:val="15"/>
              </w:rPr>
              <w:t xml:space="preserve"> (articolo 80, comma 5, lettera m)</w:t>
            </w:r>
            <w:r w:rsidR="00C45E2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C353277" w14:textId="77777777" w:rsidR="008F7FC1" w:rsidRPr="00771AE4"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771AE4" w:rsidRDefault="00D527CA" w:rsidP="00E01CA2">
            <w:pPr>
              <w:spacing w:before="0" w:after="0"/>
              <w:rPr>
                <w:rFonts w:ascii="Arial" w:hAnsi="Arial" w:cs="Arial"/>
                <w:color w:val="000000" w:themeColor="text1"/>
                <w:sz w:val="15"/>
                <w:szCs w:val="15"/>
              </w:rPr>
            </w:pPr>
          </w:p>
          <w:p w14:paraId="5D46CB35" w14:textId="77777777" w:rsidR="00E01CA2" w:rsidRPr="00771AE4" w:rsidRDefault="008F7FC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r w:rsidR="00E01CA2" w:rsidRPr="00771AE4">
              <w:rPr>
                <w:rFonts w:ascii="Arial" w:hAnsi="Arial" w:cs="Arial"/>
                <w:b/>
                <w:color w:val="000000" w:themeColor="text1"/>
                <w:sz w:val="15"/>
                <w:szCs w:val="15"/>
              </w:rPr>
              <w:t xml:space="preserve"> </w:t>
            </w:r>
          </w:p>
          <w:p w14:paraId="7E64479E" w14:textId="7FEE96D4" w:rsidR="00261560" w:rsidRPr="00771AE4" w:rsidRDefault="0026156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w:t>
            </w:r>
            <w:r w:rsidR="00C3662B" w:rsidRPr="00771AE4">
              <w:rPr>
                <w:rFonts w:ascii="Arial" w:hAnsi="Arial" w:cs="Arial"/>
                <w:color w:val="000000" w:themeColor="text1"/>
                <w:sz w:val="15"/>
                <w:szCs w:val="15"/>
              </w:rPr>
              <w:t xml:space="preserve">pertinente </w:t>
            </w:r>
            <w:r w:rsidRPr="00771AE4">
              <w:rPr>
                <w:rFonts w:ascii="Arial" w:hAnsi="Arial" w:cs="Arial"/>
                <w:color w:val="000000" w:themeColor="text1"/>
                <w:sz w:val="15"/>
                <w:szCs w:val="15"/>
              </w:rPr>
              <w:t>è disponi</w:t>
            </w:r>
            <w:r w:rsidR="00C3662B" w:rsidRPr="00771AE4">
              <w:rPr>
                <w:rFonts w:ascii="Arial" w:hAnsi="Arial" w:cs="Arial"/>
                <w:color w:val="000000" w:themeColor="text1"/>
                <w:sz w:val="15"/>
                <w:szCs w:val="15"/>
              </w:rPr>
              <w:t>bile elettronicamente, indicare: i</w:t>
            </w:r>
            <w:r w:rsidRPr="00771AE4">
              <w:rPr>
                <w:rFonts w:ascii="Arial" w:hAnsi="Arial" w:cs="Arial"/>
                <w:color w:val="000000" w:themeColor="text1"/>
                <w:sz w:val="15"/>
                <w:szCs w:val="15"/>
              </w:rPr>
              <w:t>ndirizzo web, autorità o organismo di emanazione, riferimento preciso della documentazione):</w:t>
            </w:r>
            <w:r w:rsidRPr="00771AE4">
              <w:rPr>
                <w:rFonts w:ascii="Arial" w:hAnsi="Arial" w:cs="Arial"/>
                <w:color w:val="000000" w:themeColor="text1"/>
                <w:sz w:val="15"/>
                <w:szCs w:val="15"/>
              </w:rPr>
              <w:br/>
              <w:t>[………..…][……….…][……….…]</w:t>
            </w:r>
          </w:p>
          <w:p w14:paraId="681C8749" w14:textId="77777777" w:rsidR="005504B9" w:rsidRPr="00771AE4" w:rsidRDefault="005504B9" w:rsidP="00E01CA2">
            <w:pPr>
              <w:spacing w:before="0" w:after="0"/>
              <w:rPr>
                <w:rFonts w:ascii="Arial" w:hAnsi="Arial" w:cs="Arial"/>
                <w:color w:val="000000" w:themeColor="text1"/>
                <w:sz w:val="15"/>
                <w:szCs w:val="15"/>
              </w:rPr>
            </w:pPr>
          </w:p>
          <w:p w14:paraId="297EE459" w14:textId="77777777" w:rsidR="0010561D" w:rsidRPr="00771AE4" w:rsidRDefault="0010561D" w:rsidP="00E01CA2">
            <w:pPr>
              <w:spacing w:before="0" w:after="0"/>
              <w:rPr>
                <w:rFonts w:ascii="Arial" w:hAnsi="Arial" w:cs="Arial"/>
                <w:color w:val="000000" w:themeColor="text1"/>
                <w:sz w:val="15"/>
                <w:szCs w:val="15"/>
              </w:rPr>
            </w:pPr>
          </w:p>
          <w:p w14:paraId="630820B4" w14:textId="77777777" w:rsidR="00E01CA2" w:rsidRPr="00771AE4" w:rsidRDefault="00E01CA2" w:rsidP="00E01CA2">
            <w:pPr>
              <w:spacing w:before="0" w:after="0"/>
              <w:rPr>
                <w:rFonts w:ascii="Arial" w:hAnsi="Arial" w:cs="Arial"/>
                <w:color w:val="000000" w:themeColor="text1"/>
                <w:sz w:val="15"/>
                <w:szCs w:val="15"/>
              </w:rPr>
            </w:pPr>
          </w:p>
          <w:p w14:paraId="17DDEF0E" w14:textId="77777777" w:rsidR="00E01CA2"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40AE23C" w14:textId="3828A136"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14:paraId="3095B83E" w14:textId="77777777" w:rsidR="005D6E5F" w:rsidRPr="00771AE4" w:rsidRDefault="005D6E5F" w:rsidP="00E01CA2">
            <w:pPr>
              <w:spacing w:before="0" w:after="0"/>
              <w:rPr>
                <w:rFonts w:ascii="Arial" w:hAnsi="Arial" w:cs="Arial"/>
                <w:color w:val="000000" w:themeColor="text1"/>
                <w:sz w:val="15"/>
                <w:szCs w:val="15"/>
              </w:rPr>
            </w:pPr>
          </w:p>
          <w:p w14:paraId="3F875C87" w14:textId="77777777" w:rsidR="00FE00F5" w:rsidRPr="00771AE4" w:rsidRDefault="00FE00F5" w:rsidP="00E01CA2">
            <w:pPr>
              <w:spacing w:before="0" w:after="0"/>
              <w:rPr>
                <w:rFonts w:ascii="Arial" w:hAnsi="Arial" w:cs="Arial"/>
                <w:color w:val="000000" w:themeColor="text1"/>
                <w:sz w:val="15"/>
                <w:szCs w:val="15"/>
              </w:rPr>
            </w:pPr>
          </w:p>
          <w:p w14:paraId="530BBA56" w14:textId="77777777" w:rsidR="00E01CA2" w:rsidRPr="00771AE4" w:rsidRDefault="00E01CA2" w:rsidP="00E01CA2">
            <w:pPr>
              <w:spacing w:before="0" w:after="0"/>
              <w:rPr>
                <w:rFonts w:ascii="Arial" w:hAnsi="Arial" w:cs="Arial"/>
                <w:color w:val="000000" w:themeColor="text1"/>
                <w:sz w:val="15"/>
                <w:szCs w:val="15"/>
              </w:rPr>
            </w:pPr>
          </w:p>
          <w:p w14:paraId="4692FFE8" w14:textId="49DB909A" w:rsidR="00FE00F5"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7473D6A" w14:textId="77777777" w:rsidR="00E01CA2" w:rsidRPr="00771AE4" w:rsidRDefault="00E01CA2" w:rsidP="00E01CA2">
            <w:pPr>
              <w:spacing w:before="0" w:after="0"/>
              <w:rPr>
                <w:rFonts w:ascii="Arial" w:hAnsi="Arial" w:cs="Arial"/>
                <w:color w:val="000000" w:themeColor="text1"/>
                <w:sz w:val="15"/>
                <w:szCs w:val="15"/>
              </w:rPr>
            </w:pPr>
          </w:p>
          <w:p w14:paraId="6B03E783" w14:textId="77777777" w:rsidR="00E01CA2" w:rsidRPr="00771AE4" w:rsidRDefault="00E01CA2" w:rsidP="00E01CA2">
            <w:pPr>
              <w:spacing w:before="0" w:after="0"/>
              <w:rPr>
                <w:rFonts w:ascii="Arial" w:hAnsi="Arial" w:cs="Arial"/>
                <w:color w:val="000000" w:themeColor="text1"/>
                <w:sz w:val="15"/>
                <w:szCs w:val="15"/>
              </w:rPr>
            </w:pPr>
          </w:p>
          <w:p w14:paraId="0FD569F4" w14:textId="77777777" w:rsidR="00E01CA2" w:rsidRPr="00771AE4" w:rsidRDefault="00E01CA2" w:rsidP="00E01CA2">
            <w:pPr>
              <w:spacing w:before="0" w:after="0"/>
              <w:rPr>
                <w:rFonts w:ascii="Arial" w:hAnsi="Arial" w:cs="Arial"/>
                <w:color w:val="000000" w:themeColor="text1"/>
                <w:sz w:val="15"/>
                <w:szCs w:val="15"/>
              </w:rPr>
            </w:pPr>
          </w:p>
          <w:p w14:paraId="7AC9EEF2" w14:textId="10704EAF"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94E758F" w14:textId="77777777" w:rsidR="00E01CA2" w:rsidRPr="00771AE4" w:rsidRDefault="00E01CA2" w:rsidP="00E01CA2">
            <w:pPr>
              <w:spacing w:before="0" w:after="0"/>
              <w:rPr>
                <w:rFonts w:ascii="Arial" w:hAnsi="Arial" w:cs="Arial"/>
                <w:b/>
                <w:color w:val="000000" w:themeColor="text1"/>
                <w:sz w:val="15"/>
                <w:szCs w:val="15"/>
              </w:rPr>
            </w:pPr>
          </w:p>
          <w:p w14:paraId="0D0AE548" w14:textId="77777777" w:rsidR="00E01CA2" w:rsidRPr="00771AE4" w:rsidRDefault="00FE00F5"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29C2D31" w14:textId="760ABAD8"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2FE0C49C" w14:textId="77777777" w:rsidR="005504B9" w:rsidRPr="00771AE4" w:rsidRDefault="005504B9" w:rsidP="00E01CA2">
            <w:pPr>
              <w:spacing w:before="0" w:after="0"/>
              <w:rPr>
                <w:rFonts w:ascii="Arial" w:hAnsi="Arial" w:cs="Arial"/>
                <w:color w:val="000000" w:themeColor="text1"/>
                <w:sz w:val="15"/>
                <w:szCs w:val="15"/>
              </w:rPr>
            </w:pPr>
          </w:p>
          <w:p w14:paraId="14AED972" w14:textId="77777777" w:rsidR="00E01CA2" w:rsidRPr="00771AE4" w:rsidRDefault="00E01CA2" w:rsidP="00E01CA2">
            <w:pPr>
              <w:spacing w:before="0" w:after="0"/>
              <w:rPr>
                <w:rFonts w:ascii="Arial" w:hAnsi="Arial" w:cs="Arial"/>
                <w:b/>
                <w:color w:val="000000" w:themeColor="text1"/>
                <w:sz w:val="15"/>
                <w:szCs w:val="15"/>
              </w:rPr>
            </w:pPr>
          </w:p>
          <w:p w14:paraId="3755DFA0" w14:textId="6657ECE0"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 ] Sì [ ] No [ ] Non è tenuto alla disciplina legge 68/1999</w:t>
            </w:r>
          </w:p>
          <w:p w14:paraId="473F99FE" w14:textId="77777777" w:rsidR="00E01CA2"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2D8B053" w14:textId="77777777" w:rsidR="00E01CA2" w:rsidRPr="00771AE4" w:rsidRDefault="00E01CA2" w:rsidP="00E01CA2">
            <w:pPr>
              <w:spacing w:before="0" w:after="0"/>
              <w:rPr>
                <w:rFonts w:ascii="Arial" w:hAnsi="Arial" w:cs="Arial"/>
                <w:color w:val="000000" w:themeColor="text1"/>
                <w:sz w:val="15"/>
                <w:szCs w:val="15"/>
              </w:rPr>
            </w:pPr>
          </w:p>
          <w:p w14:paraId="0429F6B1" w14:textId="6854D531" w:rsidR="00FE00F5" w:rsidRPr="00771AE4" w:rsidRDefault="00FE00F5" w:rsidP="00E01CA2">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
          <w:p w14:paraId="127F6B76" w14:textId="77777777" w:rsidR="00FE00F5" w:rsidRPr="00771AE4" w:rsidRDefault="00FE00F5" w:rsidP="00E01CA2">
            <w:pPr>
              <w:spacing w:before="0" w:after="0"/>
              <w:rPr>
                <w:rFonts w:ascii="Arial" w:hAnsi="Arial" w:cs="Arial"/>
                <w:color w:val="000000" w:themeColor="text1"/>
                <w:sz w:val="15"/>
                <w:szCs w:val="15"/>
              </w:rPr>
            </w:pPr>
          </w:p>
          <w:p w14:paraId="17C2E69D" w14:textId="77777777" w:rsidR="00E01CA2" w:rsidRPr="00771AE4" w:rsidRDefault="00E01CA2" w:rsidP="00E01CA2">
            <w:pPr>
              <w:spacing w:before="0" w:after="0"/>
              <w:rPr>
                <w:rFonts w:ascii="Arial" w:hAnsi="Arial" w:cs="Arial"/>
                <w:color w:val="000000" w:themeColor="text1"/>
                <w:sz w:val="15"/>
                <w:szCs w:val="15"/>
              </w:rPr>
            </w:pPr>
          </w:p>
          <w:p w14:paraId="2B15DC25" w14:textId="77777777" w:rsidR="00E01CA2" w:rsidRPr="00771AE4" w:rsidRDefault="00E01CA2" w:rsidP="00E01CA2">
            <w:pPr>
              <w:spacing w:before="0" w:after="0"/>
              <w:rPr>
                <w:rFonts w:ascii="Arial" w:hAnsi="Arial" w:cs="Arial"/>
                <w:color w:val="000000" w:themeColor="text1"/>
                <w:sz w:val="15"/>
                <w:szCs w:val="15"/>
              </w:rPr>
            </w:pPr>
          </w:p>
          <w:p w14:paraId="73B07097" w14:textId="52DC4D63"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336E23E" w14:textId="77777777" w:rsidR="00C45E28" w:rsidRPr="00771AE4" w:rsidRDefault="00C45E28" w:rsidP="00E01CA2">
            <w:pPr>
              <w:spacing w:before="0" w:after="0"/>
              <w:rPr>
                <w:rFonts w:ascii="Arial" w:hAnsi="Arial" w:cs="Arial"/>
                <w:color w:val="000000" w:themeColor="text1"/>
                <w:sz w:val="15"/>
                <w:szCs w:val="15"/>
              </w:rPr>
            </w:pPr>
          </w:p>
          <w:p w14:paraId="32204998" w14:textId="77777777" w:rsidR="00C45E28" w:rsidRPr="00771AE4" w:rsidRDefault="00C45E28" w:rsidP="00E01CA2">
            <w:pPr>
              <w:spacing w:before="0" w:after="0"/>
              <w:rPr>
                <w:rFonts w:ascii="Arial" w:hAnsi="Arial" w:cs="Arial"/>
                <w:color w:val="000000" w:themeColor="text1"/>
                <w:sz w:val="15"/>
                <w:szCs w:val="15"/>
              </w:rPr>
            </w:pPr>
          </w:p>
          <w:p w14:paraId="00AB3962" w14:textId="77777777" w:rsidR="00E01CA2" w:rsidRPr="00771AE4" w:rsidRDefault="00E01CA2" w:rsidP="00E01CA2">
            <w:pPr>
              <w:spacing w:before="0" w:after="0"/>
              <w:rPr>
                <w:rFonts w:ascii="Arial" w:hAnsi="Arial" w:cs="Arial"/>
                <w:color w:val="000000" w:themeColor="text1"/>
                <w:sz w:val="15"/>
                <w:szCs w:val="15"/>
              </w:rPr>
            </w:pPr>
          </w:p>
          <w:p w14:paraId="43C51215" w14:textId="77777777" w:rsidR="00E01CA2" w:rsidRPr="00771AE4" w:rsidRDefault="00E01CA2" w:rsidP="00E01CA2">
            <w:pPr>
              <w:spacing w:before="0" w:after="0"/>
              <w:rPr>
                <w:rFonts w:ascii="Arial" w:hAnsi="Arial" w:cs="Arial"/>
                <w:color w:val="000000" w:themeColor="text1"/>
                <w:sz w:val="15"/>
                <w:szCs w:val="15"/>
              </w:rPr>
            </w:pPr>
          </w:p>
          <w:p w14:paraId="7A539348" w14:textId="77777777" w:rsidR="00E01CA2" w:rsidRPr="00771AE4" w:rsidRDefault="00E01CA2" w:rsidP="00E01CA2">
            <w:pPr>
              <w:spacing w:before="0" w:after="0"/>
              <w:rPr>
                <w:rFonts w:ascii="Arial" w:hAnsi="Arial" w:cs="Arial"/>
                <w:color w:val="000000" w:themeColor="text1"/>
                <w:sz w:val="15"/>
                <w:szCs w:val="15"/>
              </w:rPr>
            </w:pPr>
          </w:p>
          <w:p w14:paraId="73462CC9" w14:textId="77777777" w:rsidR="00E01CA2" w:rsidRPr="00771AE4" w:rsidRDefault="00E01CA2" w:rsidP="00E01CA2">
            <w:pPr>
              <w:spacing w:before="0" w:after="0"/>
              <w:rPr>
                <w:rFonts w:ascii="Arial" w:hAnsi="Arial" w:cs="Arial"/>
                <w:color w:val="000000" w:themeColor="text1"/>
                <w:sz w:val="15"/>
                <w:szCs w:val="15"/>
              </w:rPr>
            </w:pPr>
          </w:p>
          <w:p w14:paraId="32F0F8A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3997116" w14:textId="77777777" w:rsidR="00C45E28" w:rsidRPr="00771AE4" w:rsidRDefault="00C45E28" w:rsidP="00E01CA2">
            <w:pPr>
              <w:spacing w:before="0" w:after="0"/>
              <w:rPr>
                <w:rFonts w:ascii="Arial" w:hAnsi="Arial" w:cs="Arial"/>
                <w:color w:val="000000" w:themeColor="text1"/>
                <w:sz w:val="15"/>
                <w:szCs w:val="15"/>
              </w:rPr>
            </w:pPr>
          </w:p>
          <w:p w14:paraId="5008A4F6"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1B49476" w14:textId="5D9E73C5"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67B06B0D" w14:textId="77777777" w:rsidR="00261560" w:rsidRPr="00771AE4" w:rsidRDefault="00261560" w:rsidP="00E01CA2">
            <w:pPr>
              <w:spacing w:before="0" w:after="0"/>
              <w:rPr>
                <w:rFonts w:ascii="Arial" w:hAnsi="Arial" w:cs="Arial"/>
                <w:color w:val="000000" w:themeColor="text1"/>
                <w:sz w:val="15"/>
                <w:szCs w:val="15"/>
              </w:rPr>
            </w:pPr>
          </w:p>
          <w:p w14:paraId="66310FFB" w14:textId="77777777" w:rsidR="00E01CA2" w:rsidRPr="00771AE4" w:rsidRDefault="00E01CA2" w:rsidP="00E01CA2">
            <w:pPr>
              <w:spacing w:before="0" w:after="0"/>
              <w:rPr>
                <w:rFonts w:ascii="Arial" w:hAnsi="Arial" w:cs="Arial"/>
                <w:color w:val="000000" w:themeColor="text1"/>
                <w:sz w:val="15"/>
                <w:szCs w:val="15"/>
              </w:rPr>
            </w:pPr>
          </w:p>
          <w:p w14:paraId="033EFEDB" w14:textId="77777777" w:rsidR="00E01CA2" w:rsidRPr="00771AE4" w:rsidRDefault="00E01CA2" w:rsidP="00E01CA2">
            <w:pPr>
              <w:spacing w:before="0" w:after="0"/>
              <w:rPr>
                <w:rFonts w:ascii="Arial" w:hAnsi="Arial" w:cs="Arial"/>
                <w:color w:val="000000" w:themeColor="text1"/>
                <w:sz w:val="15"/>
                <w:szCs w:val="15"/>
              </w:rPr>
            </w:pPr>
          </w:p>
          <w:p w14:paraId="3F344E4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607B90C" w14:textId="77777777" w:rsidR="00261560" w:rsidRPr="00771AE4" w:rsidRDefault="00261560" w:rsidP="00E01CA2">
            <w:pPr>
              <w:spacing w:before="0" w:after="0"/>
              <w:rPr>
                <w:rFonts w:ascii="Arial" w:hAnsi="Arial" w:cs="Arial"/>
                <w:color w:val="000000" w:themeColor="text1"/>
                <w:sz w:val="15"/>
                <w:szCs w:val="15"/>
              </w:rPr>
            </w:pPr>
          </w:p>
          <w:p w14:paraId="2152EDB5" w14:textId="77777777" w:rsidR="005D6E5F" w:rsidRPr="00771AE4" w:rsidRDefault="005D6E5F" w:rsidP="00E01CA2">
            <w:pPr>
              <w:spacing w:before="0" w:after="0"/>
              <w:rPr>
                <w:rFonts w:ascii="Arial" w:hAnsi="Arial" w:cs="Arial"/>
                <w:color w:val="000000" w:themeColor="text1"/>
                <w:sz w:val="15"/>
                <w:szCs w:val="15"/>
              </w:rPr>
            </w:pPr>
          </w:p>
          <w:p w14:paraId="05760569" w14:textId="77777777" w:rsidR="005D6E5F" w:rsidRPr="00771AE4" w:rsidRDefault="005D6E5F" w:rsidP="00E01CA2">
            <w:pPr>
              <w:spacing w:before="0" w:after="0"/>
              <w:rPr>
                <w:rFonts w:ascii="Arial" w:hAnsi="Arial" w:cs="Arial"/>
                <w:color w:val="000000" w:themeColor="text1"/>
                <w:sz w:val="15"/>
                <w:szCs w:val="15"/>
              </w:rPr>
            </w:pPr>
          </w:p>
          <w:p w14:paraId="1BBA39A8" w14:textId="77777777" w:rsidR="0010561D" w:rsidRPr="00771AE4" w:rsidRDefault="0010561D" w:rsidP="00E01CA2">
            <w:pPr>
              <w:spacing w:before="0" w:after="0"/>
              <w:rPr>
                <w:rFonts w:ascii="Arial" w:hAnsi="Arial" w:cs="Arial"/>
                <w:color w:val="000000" w:themeColor="text1"/>
                <w:sz w:val="15"/>
                <w:szCs w:val="15"/>
              </w:rPr>
            </w:pPr>
          </w:p>
          <w:p w14:paraId="67A093D9" w14:textId="77777777" w:rsidR="008F7FC1" w:rsidRPr="00771AE4" w:rsidRDefault="008F7FC1" w:rsidP="00E01CA2">
            <w:pPr>
              <w:spacing w:before="0" w:after="0"/>
              <w:rPr>
                <w:rFonts w:ascii="Arial" w:hAnsi="Arial" w:cs="Arial"/>
                <w:strike/>
                <w:color w:val="000000" w:themeColor="text1"/>
                <w:sz w:val="15"/>
                <w:szCs w:val="15"/>
              </w:rPr>
            </w:pPr>
          </w:p>
        </w:tc>
      </w:tr>
      <w:tr w:rsidR="003C4DA5" w:rsidRPr="00771AE4" w14:paraId="04A185AE" w14:textId="77777777" w:rsidTr="00F73670">
        <w:tc>
          <w:tcPr>
            <w:tcW w:w="4644" w:type="dxa"/>
            <w:shd w:val="clear" w:color="auto" w:fill="auto"/>
          </w:tcPr>
          <w:p w14:paraId="62241B79" w14:textId="609E862E"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w:t>
            </w:r>
            <w:r w:rsidR="006E2C2F" w:rsidRPr="00771AE4">
              <w:rPr>
                <w:rFonts w:ascii="Arial" w:hAnsi="Arial" w:cs="Arial"/>
                <w:color w:val="000000" w:themeColor="text1"/>
                <w:sz w:val="15"/>
                <w:szCs w:val="15"/>
              </w:rPr>
              <w:t xml:space="preserve"> (Motivi di esclusione previsti dall’articolo 80,</w:t>
            </w:r>
            <w:r w:rsidR="002938D7" w:rsidRPr="00771AE4">
              <w:rPr>
                <w:rFonts w:ascii="Arial" w:hAnsi="Arial" w:cs="Arial"/>
                <w:strike/>
                <w:color w:val="000000" w:themeColor="text1"/>
                <w:sz w:val="15"/>
                <w:szCs w:val="15"/>
              </w:rPr>
              <w:t xml:space="preserve"> </w:t>
            </w:r>
            <w:r w:rsidR="006E2C2F" w:rsidRPr="00771AE4">
              <w:rPr>
                <w:rFonts w:ascii="Arial" w:hAnsi="Arial" w:cs="Arial"/>
                <w:color w:val="000000" w:themeColor="text1"/>
                <w:sz w:val="15"/>
                <w:szCs w:val="15"/>
              </w:rPr>
              <w:t xml:space="preserve">comma 5, lett. </w:t>
            </w:r>
            <w:r w:rsidR="006E2C2F" w:rsidRPr="00771AE4">
              <w:rPr>
                <w:rFonts w:ascii="Arial" w:hAnsi="Arial" w:cs="Arial"/>
                <w:i/>
                <w:color w:val="000000" w:themeColor="text1"/>
                <w:sz w:val="15"/>
                <w:szCs w:val="15"/>
              </w:rPr>
              <w:t>f), g), h), i), l), m)</w:t>
            </w:r>
            <w:r w:rsidR="006E2C2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 in caso di risposta affermativa e se pertinente, l’operatore economico ha adottato misure di autodisciplina o “Self-Cleaning”?</w:t>
            </w:r>
          </w:p>
          <w:p w14:paraId="1E3EE3E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14:paraId="6DB9BA74" w14:textId="77777777" w:rsidR="003C4DA5" w:rsidRPr="00771AE4"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771AE4" w:rsidRDefault="003C4DA5" w:rsidP="0091086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0B6207A" w14:textId="77777777" w:rsidR="00E01CA2" w:rsidRPr="00771AE4" w:rsidRDefault="00E01CA2" w:rsidP="00910862">
            <w:pPr>
              <w:spacing w:before="0" w:after="0"/>
              <w:rPr>
                <w:rFonts w:ascii="Arial" w:hAnsi="Arial" w:cs="Arial"/>
                <w:color w:val="000000" w:themeColor="text1"/>
                <w:sz w:val="15"/>
                <w:szCs w:val="15"/>
              </w:rPr>
            </w:pPr>
          </w:p>
          <w:p w14:paraId="2129C7DC" w14:textId="77777777" w:rsidR="003C4DA5" w:rsidRPr="00771AE4" w:rsidRDefault="003C4DA5" w:rsidP="00910862">
            <w:pPr>
              <w:spacing w:before="0" w:after="0"/>
              <w:rPr>
                <w:rFonts w:ascii="Arial" w:hAnsi="Arial" w:cs="Arial"/>
                <w:color w:val="000000" w:themeColor="text1"/>
                <w:sz w:val="15"/>
                <w:szCs w:val="15"/>
              </w:rPr>
            </w:pPr>
          </w:p>
          <w:p w14:paraId="4CC8FF72" w14:textId="77777777" w:rsidR="00910862" w:rsidRPr="00771AE4" w:rsidRDefault="00910862" w:rsidP="00910862">
            <w:pPr>
              <w:spacing w:before="0" w:after="0"/>
              <w:rPr>
                <w:rFonts w:ascii="Arial" w:hAnsi="Arial" w:cs="Arial"/>
                <w:color w:val="000000" w:themeColor="text1"/>
                <w:sz w:val="15"/>
                <w:szCs w:val="15"/>
              </w:rPr>
            </w:pPr>
          </w:p>
          <w:p w14:paraId="55FC8AC2" w14:textId="77777777" w:rsidR="00910862" w:rsidRPr="00771AE4" w:rsidRDefault="00910862" w:rsidP="00910862">
            <w:pPr>
              <w:spacing w:before="0" w:after="0"/>
              <w:rPr>
                <w:rFonts w:ascii="Arial" w:hAnsi="Arial" w:cs="Arial"/>
                <w:color w:val="000000" w:themeColor="text1"/>
                <w:sz w:val="15"/>
                <w:szCs w:val="15"/>
              </w:rPr>
            </w:pPr>
          </w:p>
          <w:p w14:paraId="5AE5118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0DE20EA"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8F7FC1" w:rsidRPr="00771AE4" w14:paraId="25F77706" w14:textId="77777777" w:rsidTr="00D62E03">
        <w:tc>
          <w:tcPr>
            <w:tcW w:w="4644" w:type="dxa"/>
            <w:shd w:val="clear" w:color="auto" w:fill="auto"/>
          </w:tcPr>
          <w:p w14:paraId="1BF6B99A" w14:textId="48AEAFAA" w:rsidR="005564F5" w:rsidRPr="00771AE4" w:rsidRDefault="00C45E28" w:rsidP="002938D7">
            <w:pPr>
              <w:pStyle w:val="Paragrafoelenco"/>
              <w:numPr>
                <w:ilvl w:val="0"/>
                <w:numId w:val="24"/>
              </w:numPr>
              <w:ind w:left="284" w:hanging="284"/>
              <w:rPr>
                <w:sz w:val="15"/>
                <w:szCs w:val="15"/>
              </w:rPr>
            </w:pPr>
            <w:r w:rsidRPr="00771AE4">
              <w:rPr>
                <w:rFonts w:ascii="Arial" w:hAnsi="Arial" w:cs="Arial"/>
                <w:color w:val="000000" w:themeColor="text1"/>
                <w:sz w:val="15"/>
                <w:szCs w:val="15"/>
              </w:rPr>
              <w:t>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771AE4" w:rsidRDefault="002A35E7" w:rsidP="002A35E7">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4824E02" w14:textId="2EBE94D6" w:rsidR="001978D6" w:rsidRPr="00771AE4" w:rsidRDefault="002A35E7" w:rsidP="00F84A30">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14:paraId="219DE1EB" w14:textId="77777777" w:rsidR="0033696C" w:rsidRPr="00771AE4" w:rsidRDefault="0033696C" w:rsidP="00F84A30">
      <w:pPr>
        <w:pStyle w:val="ChapterTitle"/>
        <w:spacing w:before="0" w:after="0"/>
        <w:jc w:val="both"/>
        <w:rPr>
          <w:color w:val="000000" w:themeColor="text1"/>
          <w:sz w:val="15"/>
          <w:szCs w:val="15"/>
        </w:rPr>
      </w:pPr>
    </w:p>
    <w:p w14:paraId="54642637" w14:textId="77777777" w:rsidR="00910862" w:rsidRPr="00771AE4" w:rsidRDefault="00910862" w:rsidP="00F84A30">
      <w:pPr>
        <w:rPr>
          <w:color w:val="000000" w:themeColor="text1"/>
          <w:sz w:val="15"/>
          <w:szCs w:val="15"/>
        </w:rPr>
      </w:pPr>
    </w:p>
    <w:p w14:paraId="211B01D8" w14:textId="77777777" w:rsidR="00910862" w:rsidRPr="00771AE4" w:rsidRDefault="00910862" w:rsidP="00F84A30">
      <w:pPr>
        <w:rPr>
          <w:color w:val="000000" w:themeColor="text1"/>
          <w:sz w:val="15"/>
          <w:szCs w:val="15"/>
        </w:rPr>
      </w:pPr>
    </w:p>
    <w:p w14:paraId="24228A98" w14:textId="77777777" w:rsidR="00910862" w:rsidRPr="00771AE4" w:rsidRDefault="00910862" w:rsidP="00F84A30">
      <w:pPr>
        <w:rPr>
          <w:color w:val="000000" w:themeColor="text1"/>
          <w:sz w:val="15"/>
          <w:szCs w:val="15"/>
        </w:rPr>
      </w:pPr>
    </w:p>
    <w:p w14:paraId="5C2BBBDD" w14:textId="77777777" w:rsidR="00910862" w:rsidRPr="00771AE4" w:rsidRDefault="00910862" w:rsidP="00F84A30">
      <w:pPr>
        <w:rPr>
          <w:color w:val="000000" w:themeColor="text1"/>
          <w:sz w:val="15"/>
          <w:szCs w:val="15"/>
        </w:rPr>
      </w:pPr>
    </w:p>
    <w:p w14:paraId="14D2F48A" w14:textId="77777777" w:rsidR="00910862" w:rsidRPr="00771AE4" w:rsidRDefault="00910862" w:rsidP="00F84A30">
      <w:pPr>
        <w:rPr>
          <w:color w:val="000000" w:themeColor="text1"/>
          <w:sz w:val="15"/>
          <w:szCs w:val="15"/>
        </w:rPr>
      </w:pPr>
    </w:p>
    <w:p w14:paraId="7BFC1125" w14:textId="77777777" w:rsidR="00910862" w:rsidRPr="00771AE4" w:rsidRDefault="00910862" w:rsidP="00F84A30">
      <w:pPr>
        <w:rPr>
          <w:color w:val="000000" w:themeColor="text1"/>
          <w:sz w:val="15"/>
          <w:szCs w:val="15"/>
        </w:rPr>
      </w:pPr>
    </w:p>
    <w:p w14:paraId="102AAF6E" w14:textId="77777777" w:rsidR="00910862" w:rsidRPr="00771AE4" w:rsidRDefault="00910862" w:rsidP="00F84A30">
      <w:pPr>
        <w:rPr>
          <w:color w:val="000000" w:themeColor="text1"/>
          <w:sz w:val="15"/>
          <w:szCs w:val="15"/>
        </w:rPr>
      </w:pPr>
    </w:p>
    <w:p w14:paraId="5098D385" w14:textId="77777777" w:rsidR="00910862" w:rsidRPr="00771AE4" w:rsidRDefault="00910862" w:rsidP="00F84A30">
      <w:pPr>
        <w:rPr>
          <w:color w:val="000000" w:themeColor="text1"/>
          <w:sz w:val="15"/>
          <w:szCs w:val="15"/>
        </w:rPr>
      </w:pPr>
    </w:p>
    <w:p w14:paraId="40F0CBD0" w14:textId="77777777" w:rsidR="00472387" w:rsidRPr="00771AE4" w:rsidRDefault="00472387" w:rsidP="00F84A30">
      <w:pPr>
        <w:rPr>
          <w:color w:val="000000" w:themeColor="text1"/>
          <w:sz w:val="15"/>
          <w:szCs w:val="15"/>
        </w:rPr>
      </w:pPr>
      <w:r w:rsidRPr="00771AE4">
        <w:rPr>
          <w:color w:val="000000" w:themeColor="text1"/>
          <w:sz w:val="15"/>
          <w:szCs w:val="15"/>
        </w:rPr>
        <w:t>Parte IV: Criteri di selezione</w:t>
      </w:r>
    </w:p>
    <w:p w14:paraId="3AA116C6" w14:textId="77777777" w:rsidR="00E76C9F"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a D della presente parte) l'operatore economico dichiara che:</w:t>
      </w:r>
    </w:p>
    <w:p w14:paraId="50F36C3E" w14:textId="77777777" w:rsidR="00E76C9F" w:rsidRPr="00771AE4" w:rsidRDefault="00E76C9F" w:rsidP="00F84A30">
      <w:pPr>
        <w:spacing w:before="0" w:after="0"/>
        <w:rPr>
          <w:rFonts w:ascii="Arial" w:hAnsi="Arial" w:cs="Arial"/>
          <w:color w:val="000000" w:themeColor="text1"/>
          <w:sz w:val="15"/>
          <w:szCs w:val="15"/>
        </w:rPr>
      </w:pPr>
    </w:p>
    <w:p w14:paraId="258C56D9"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14:paraId="75A556C7"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771AE4" w14:paraId="689325DA" w14:textId="77777777" w:rsidTr="00D62E03">
        <w:tc>
          <w:tcPr>
            <w:tcW w:w="4606" w:type="dxa"/>
            <w:shd w:val="clear" w:color="auto" w:fill="auto"/>
          </w:tcPr>
          <w:p w14:paraId="62FEFBAA"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3081AE1C" w14:textId="77777777" w:rsidTr="00D62E03">
        <w:tc>
          <w:tcPr>
            <w:tcW w:w="4606" w:type="dxa"/>
            <w:shd w:val="clear" w:color="auto" w:fill="auto"/>
          </w:tcPr>
          <w:p w14:paraId="7020179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tc>
      </w:tr>
    </w:tbl>
    <w:p w14:paraId="7A012C5A" w14:textId="77777777" w:rsidR="00F62483" w:rsidRPr="00771AE4"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w:t>
      </w:r>
      <w:r w:rsidR="00B32DB2"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B32DB2" w:rsidRPr="00771AE4">
        <w:rPr>
          <w:rFonts w:ascii="Arial" w:hAnsi="Arial" w:cs="Arial"/>
          <w:b w:val="0"/>
          <w:smallCaps w:val="0"/>
          <w:color w:val="000000" w:themeColor="text1"/>
          <w:sz w:val="15"/>
          <w:szCs w:val="15"/>
        </w:rPr>
        <w:t>r</w:t>
      </w:r>
      <w:r w:rsidR="00787F4B" w:rsidRPr="00771AE4">
        <w:rPr>
          <w:rFonts w:ascii="Arial" w:hAnsi="Arial" w:cs="Arial"/>
          <w:b w:val="0"/>
          <w:smallCaps w:val="0"/>
          <w:color w:val="000000" w:themeColor="text1"/>
          <w:sz w:val="15"/>
          <w:szCs w:val="15"/>
        </w:rPr>
        <w:t xml:space="preserve">ticolo 83, comma 1, lettera </w:t>
      </w:r>
      <w:r w:rsidR="00787F4B" w:rsidRPr="00771AE4">
        <w:rPr>
          <w:rFonts w:ascii="Arial" w:hAnsi="Arial" w:cs="Arial"/>
          <w:b w:val="0"/>
          <w:i/>
          <w:smallCaps w:val="0"/>
          <w:color w:val="000000" w:themeColor="text1"/>
          <w:sz w:val="15"/>
          <w:szCs w:val="15"/>
        </w:rPr>
        <w:t>a)</w:t>
      </w:r>
      <w:r w:rsidR="00A96CE8" w:rsidRPr="00771AE4">
        <w:rPr>
          <w:rFonts w:ascii="Arial" w:hAnsi="Arial" w:cs="Arial"/>
          <w:b w:val="0"/>
          <w:smallCaps w:val="0"/>
          <w:color w:val="000000" w:themeColor="text1"/>
          <w:sz w:val="15"/>
          <w:szCs w:val="15"/>
        </w:rPr>
        <w:t>, del Codice)</w:t>
      </w:r>
      <w:r w:rsidR="00787F4B" w:rsidRPr="00771AE4">
        <w:rPr>
          <w:rFonts w:ascii="Arial" w:hAnsi="Arial" w:cs="Arial"/>
          <w:b w:val="0"/>
          <w:smallCaps w:val="0"/>
          <w:color w:val="000000" w:themeColor="text1"/>
          <w:sz w:val="15"/>
          <w:szCs w:val="15"/>
        </w:rPr>
        <w:t xml:space="preserve"> </w:t>
      </w:r>
    </w:p>
    <w:p w14:paraId="604D0DE7" w14:textId="43519B05"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5E50E06" w14:textId="77777777" w:rsidTr="00D62E03">
        <w:tc>
          <w:tcPr>
            <w:tcW w:w="4644" w:type="dxa"/>
            <w:shd w:val="clear" w:color="auto" w:fill="auto"/>
          </w:tcPr>
          <w:p w14:paraId="071B32E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14:paraId="397DB066"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711B60" w:rsidRPr="00771AE4" w14:paraId="46FDA218" w14:textId="77777777" w:rsidTr="00D62E03">
        <w:tc>
          <w:tcPr>
            <w:tcW w:w="4644" w:type="dxa"/>
            <w:shd w:val="clear" w:color="auto" w:fill="auto"/>
          </w:tcPr>
          <w:p w14:paraId="5F57D545" w14:textId="77777777" w:rsidR="001F7093" w:rsidRPr="00771AE4"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Iscrizione in un registro professionale o commerciale tenuto nello Stato membro di stabilimento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479D90C8" w14:textId="77777777" w:rsidR="00472387" w:rsidRPr="00771AE4" w:rsidRDefault="00472387" w:rsidP="00F84A30">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771AE4" w:rsidRDefault="00472387" w:rsidP="00F84A30">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533C2FAB"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28177D84" w14:textId="77777777" w:rsidTr="003E5887">
        <w:trPr>
          <w:trHeight w:val="51"/>
        </w:trPr>
        <w:tc>
          <w:tcPr>
            <w:tcW w:w="4644" w:type="dxa"/>
            <w:shd w:val="clear" w:color="auto" w:fill="auto"/>
          </w:tcPr>
          <w:p w14:paraId="0B403D93" w14:textId="77777777" w:rsidR="008244C4" w:rsidRPr="00771AE4"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14:paraId="3A86F57D" w14:textId="77777777" w:rsidR="003E5887" w:rsidRPr="00771AE4"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771AE4" w:rsidRDefault="00472387" w:rsidP="00E01CA2">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w:t>
            </w:r>
            <w:r w:rsidR="00AC4466" w:rsidRPr="00771AE4">
              <w:rPr>
                <w:rFonts w:ascii="Arial" w:hAnsi="Arial" w:cs="Arial"/>
                <w:color w:val="000000" w:themeColor="text1"/>
                <w:sz w:val="15"/>
                <w:szCs w:val="15"/>
              </w:rPr>
              <w:t>(elenchi</w:t>
            </w:r>
            <w:r w:rsidR="004667F5" w:rsidRPr="00771AE4">
              <w:rPr>
                <w:rFonts w:ascii="Arial" w:hAnsi="Arial" w:cs="Arial"/>
                <w:color w:val="000000" w:themeColor="text1"/>
                <w:sz w:val="15"/>
                <w:szCs w:val="15"/>
              </w:rPr>
              <w:t>, albi</w:t>
            </w:r>
            <w:r w:rsidR="00B32DB2" w:rsidRPr="00771AE4">
              <w:rPr>
                <w:rFonts w:ascii="Arial" w:hAnsi="Arial" w:cs="Arial"/>
                <w:color w:val="000000" w:themeColor="text1"/>
                <w:sz w:val="15"/>
                <w:szCs w:val="15"/>
              </w:rPr>
              <w:t xml:space="preserve">, </w:t>
            </w:r>
            <w:r w:rsidR="00AC4466" w:rsidRPr="00771AE4">
              <w:rPr>
                <w:rFonts w:ascii="Arial" w:hAnsi="Arial" w:cs="Arial"/>
                <w:color w:val="000000" w:themeColor="text1"/>
                <w:sz w:val="15"/>
                <w:szCs w:val="15"/>
              </w:rPr>
              <w:t>ecc.)</w:t>
            </w:r>
            <w:r w:rsidR="00B32DB2"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771AE4"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771AE4" w:rsidRDefault="00472387" w:rsidP="00E01CA2">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771AE4" w:rsidRDefault="00E01CA2" w:rsidP="00E01CA2">
            <w:pPr>
              <w:spacing w:before="0" w:after="0"/>
              <w:rPr>
                <w:rFonts w:ascii="Arial" w:hAnsi="Arial" w:cs="Arial"/>
                <w:color w:val="000000" w:themeColor="text1"/>
                <w:w w:val="0"/>
                <w:sz w:val="15"/>
                <w:szCs w:val="15"/>
              </w:rPr>
            </w:pPr>
          </w:p>
          <w:p w14:paraId="3950A14D" w14:textId="77777777" w:rsidR="00E01CA2" w:rsidRPr="00771AE4" w:rsidRDefault="00E01CA2" w:rsidP="00E01CA2">
            <w:pPr>
              <w:spacing w:before="0" w:after="0"/>
              <w:rPr>
                <w:rFonts w:ascii="Arial" w:hAnsi="Arial" w:cs="Arial"/>
                <w:color w:val="000000" w:themeColor="text1"/>
                <w:w w:val="0"/>
                <w:sz w:val="15"/>
                <w:szCs w:val="15"/>
              </w:rPr>
            </w:pPr>
          </w:p>
          <w:p w14:paraId="15479C06" w14:textId="121EA531" w:rsidR="00E01CA2" w:rsidRPr="00771AE4" w:rsidRDefault="00472387" w:rsidP="00E01CA2">
            <w:pPr>
              <w:spacing w:before="0" w:after="0"/>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425816A5" w14:textId="1DFF2C58" w:rsidR="003E58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In caso affermativo, specificare quale documentazione e se l'operatore economico ne dispone: [ …]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p w14:paraId="4869941A" w14:textId="77777777" w:rsidR="00490789"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28370ACB" w14:textId="77777777" w:rsidR="00E76C9F" w:rsidRPr="00771AE4"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771AE4" w:rsidRDefault="003572AE" w:rsidP="00F84A30">
      <w:pPr>
        <w:spacing w:before="0"/>
        <w:rPr>
          <w:color w:val="000000" w:themeColor="text1"/>
          <w:sz w:val="15"/>
          <w:szCs w:val="15"/>
        </w:rPr>
      </w:pPr>
      <w:r w:rsidRPr="00771AE4">
        <w:rPr>
          <w:color w:val="000000" w:themeColor="text1"/>
          <w:sz w:val="15"/>
          <w:szCs w:val="15"/>
        </w:rPr>
        <w:br w:type="page"/>
      </w:r>
    </w:p>
    <w:p w14:paraId="1078E544" w14:textId="77777777" w:rsidR="0010561D" w:rsidRPr="00771AE4"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w:t>
      </w:r>
      <w:r w:rsidR="00787F4B" w:rsidRPr="00771AE4">
        <w:rPr>
          <w:rFonts w:ascii="Arial" w:hAnsi="Arial" w:cs="Arial"/>
          <w:b w:val="0"/>
          <w:caps/>
          <w:smallCaps w:val="0"/>
          <w:color w:val="000000" w:themeColor="text1"/>
          <w:sz w:val="15"/>
          <w:szCs w:val="15"/>
        </w:rPr>
        <w:t xml:space="preserve"> (</w:t>
      </w:r>
      <w:r w:rsidR="00E632FA" w:rsidRPr="00771AE4">
        <w:rPr>
          <w:rFonts w:ascii="Arial" w:hAnsi="Arial" w:cs="Arial"/>
          <w:b w:val="0"/>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b)</w:t>
      </w:r>
      <w:r w:rsidR="00E632FA" w:rsidRPr="00771AE4">
        <w:rPr>
          <w:rFonts w:ascii="Arial" w:hAnsi="Arial" w:cs="Arial"/>
          <w:b w:val="0"/>
          <w:smallCaps w:val="0"/>
          <w:color w:val="000000" w:themeColor="text1"/>
          <w:sz w:val="15"/>
          <w:szCs w:val="15"/>
        </w:rPr>
        <w:t>, del Codice)</w:t>
      </w:r>
    </w:p>
    <w:p w14:paraId="617BCB6D" w14:textId="3268510D"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0B48B510" w14:textId="77777777" w:rsidTr="00D62E03">
        <w:tc>
          <w:tcPr>
            <w:tcW w:w="4644" w:type="dxa"/>
            <w:shd w:val="clear" w:color="auto" w:fill="auto"/>
          </w:tcPr>
          <w:p w14:paraId="653806F0"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28476388" w14:textId="77777777" w:rsidTr="00D62E03">
        <w:tc>
          <w:tcPr>
            <w:tcW w:w="4644" w:type="dxa"/>
            <w:shd w:val="clear" w:color="auto" w:fill="auto"/>
          </w:tcPr>
          <w:p w14:paraId="7F56D617" w14:textId="77777777"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1a) </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w:t>
            </w:r>
            <w:r w:rsidR="00F62483" w:rsidRPr="00771AE4">
              <w:rPr>
                <w:rFonts w:ascii="Arial" w:hAnsi="Arial" w:cs="Arial"/>
                <w:color w:val="000000" w:themeColor="text1"/>
                <w:sz w:val="15"/>
                <w:szCs w:val="15"/>
              </w:rPr>
              <w:t xml:space="preserve">i richiesto nell'avviso o bando </w:t>
            </w:r>
            <w:r w:rsidRPr="00771AE4">
              <w:rPr>
                <w:rFonts w:ascii="Arial" w:hAnsi="Arial" w:cs="Arial"/>
                <w:color w:val="000000" w:themeColor="text1"/>
                <w:sz w:val="15"/>
                <w:szCs w:val="15"/>
              </w:rPr>
              <w:t>pertinente o nei documenti di gara è il seguente</w:t>
            </w:r>
            <w:r w:rsidRPr="00771AE4">
              <w:rPr>
                <w:rFonts w:ascii="Arial" w:hAnsi="Arial" w:cs="Arial"/>
                <w:b/>
                <w:color w:val="000000" w:themeColor="text1"/>
                <w:sz w:val="15"/>
                <w:szCs w:val="15"/>
              </w:rPr>
              <w:t>:</w:t>
            </w:r>
          </w:p>
          <w:p w14:paraId="416021CC" w14:textId="77777777" w:rsidR="00490789" w:rsidRPr="00771AE4"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771AE4" w:rsidRDefault="003E5887" w:rsidP="00E01CA2">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14:paraId="57BB836E" w14:textId="77777777" w:rsidR="00F62483" w:rsidRPr="00771AE4" w:rsidRDefault="00F62483" w:rsidP="00E01CA2">
            <w:pPr>
              <w:spacing w:before="0" w:after="0"/>
              <w:ind w:left="284" w:hanging="142"/>
              <w:rPr>
                <w:rFonts w:ascii="Arial" w:hAnsi="Arial" w:cs="Arial"/>
                <w:color w:val="000000" w:themeColor="text1"/>
                <w:sz w:val="15"/>
                <w:szCs w:val="15"/>
              </w:rPr>
            </w:pPr>
          </w:p>
          <w:p w14:paraId="4FAE023B" w14:textId="42BC80DB"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1b)</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per il numero di esercizi richiesto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7EC657E7" w14:textId="77777777" w:rsidR="00E01CA2" w:rsidRPr="00771AE4" w:rsidRDefault="00E01CA2" w:rsidP="00E01CA2">
            <w:pPr>
              <w:spacing w:before="0" w:after="0"/>
              <w:ind w:left="284" w:hanging="284"/>
              <w:rPr>
                <w:rFonts w:ascii="Arial" w:hAnsi="Arial" w:cs="Arial"/>
                <w:color w:val="000000" w:themeColor="text1"/>
                <w:sz w:val="15"/>
                <w:szCs w:val="15"/>
              </w:rPr>
            </w:pPr>
          </w:p>
          <w:p w14:paraId="61986128" w14:textId="77777777" w:rsidR="00472387"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DD41F90" w14:textId="5020360C"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3DCB9D98"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4769B898" w14:textId="77777777" w:rsidR="00E76C9F" w:rsidRPr="00771AE4" w:rsidRDefault="00E76C9F" w:rsidP="00E01CA2">
            <w:pPr>
              <w:spacing w:before="0" w:after="0"/>
              <w:rPr>
                <w:rFonts w:ascii="Arial" w:hAnsi="Arial" w:cs="Arial"/>
                <w:color w:val="000000" w:themeColor="text1"/>
                <w:sz w:val="15"/>
                <w:szCs w:val="15"/>
              </w:rPr>
            </w:pPr>
          </w:p>
          <w:p w14:paraId="1A272830" w14:textId="77777777" w:rsidR="00E01CA2" w:rsidRPr="00771AE4" w:rsidRDefault="00E01CA2" w:rsidP="00E01CA2">
            <w:pPr>
              <w:spacing w:before="0" w:after="0"/>
              <w:rPr>
                <w:rFonts w:ascii="Arial" w:hAnsi="Arial" w:cs="Arial"/>
                <w:color w:val="000000" w:themeColor="text1"/>
                <w:sz w:val="15"/>
                <w:szCs w:val="15"/>
              </w:rPr>
            </w:pPr>
          </w:p>
          <w:p w14:paraId="27E56471"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52E613" w14:textId="77777777" w:rsidTr="00D62E03">
        <w:tc>
          <w:tcPr>
            <w:tcW w:w="4644" w:type="dxa"/>
            <w:shd w:val="clear" w:color="auto" w:fill="auto"/>
          </w:tcPr>
          <w:p w14:paraId="55C21CBD" w14:textId="77777777" w:rsidR="00E76C9F"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2a)</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w:t>
            </w:r>
            <w:r w:rsidR="00FB0E55" w:rsidRPr="00771AE4">
              <w:rPr>
                <w:rFonts w:ascii="Arial" w:hAnsi="Arial" w:cs="Arial"/>
                <w:color w:val="000000" w:themeColor="text1"/>
                <w:sz w:val="15"/>
                <w:szCs w:val="15"/>
              </w:rPr>
              <w:t>ercizi richiesto è il seguente:</w:t>
            </w:r>
          </w:p>
          <w:p w14:paraId="6B3D893C" w14:textId="77777777" w:rsidR="00E01CA2" w:rsidRPr="00771AE4"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771AE4" w:rsidRDefault="008C4DD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14:paraId="32C6ADCC" w14:textId="77777777" w:rsidR="00E01CA2" w:rsidRPr="00771AE4" w:rsidRDefault="00E01CA2" w:rsidP="00E01CA2">
            <w:pPr>
              <w:spacing w:before="0" w:after="0"/>
              <w:rPr>
                <w:rFonts w:ascii="Arial" w:hAnsi="Arial" w:cs="Arial"/>
                <w:b/>
                <w:color w:val="000000" w:themeColor="text1"/>
                <w:sz w:val="15"/>
                <w:szCs w:val="15"/>
              </w:rPr>
            </w:pPr>
          </w:p>
          <w:p w14:paraId="2176CCB8" w14:textId="77777777" w:rsidR="00E76C9F"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nel settore e per il numero di esercizi specificato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5786857B" w14:textId="77777777" w:rsidR="00E01CA2" w:rsidRPr="00771AE4" w:rsidRDefault="00E01CA2" w:rsidP="00E01CA2">
            <w:pPr>
              <w:spacing w:before="0" w:after="0"/>
              <w:rPr>
                <w:rFonts w:ascii="Arial" w:hAnsi="Arial" w:cs="Arial"/>
                <w:color w:val="000000" w:themeColor="text1"/>
                <w:sz w:val="15"/>
                <w:szCs w:val="15"/>
              </w:rPr>
            </w:pPr>
          </w:p>
          <w:p w14:paraId="659884A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7253A3B" w14:textId="070398D2"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5A37BB2E"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300A6138"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5EBBA788" w14:textId="77777777" w:rsidR="00E01CA2" w:rsidRPr="00771AE4" w:rsidRDefault="00E01CA2" w:rsidP="00E01CA2">
            <w:pPr>
              <w:spacing w:before="0" w:after="0"/>
              <w:rPr>
                <w:rFonts w:ascii="Arial" w:hAnsi="Arial" w:cs="Arial"/>
                <w:color w:val="000000" w:themeColor="text1"/>
                <w:sz w:val="15"/>
                <w:szCs w:val="15"/>
              </w:rPr>
            </w:pPr>
          </w:p>
          <w:p w14:paraId="2714B412" w14:textId="19406C46"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88AF7C8" w14:textId="77777777" w:rsidTr="00D62E03">
        <w:tc>
          <w:tcPr>
            <w:tcW w:w="4644" w:type="dxa"/>
            <w:shd w:val="clear" w:color="auto" w:fill="auto"/>
          </w:tcPr>
          <w:p w14:paraId="0751090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2F3564DB" w14:textId="77777777" w:rsidTr="00D62E03">
        <w:tc>
          <w:tcPr>
            <w:tcW w:w="4644" w:type="dxa"/>
            <w:shd w:val="clear" w:color="auto" w:fill="auto"/>
          </w:tcPr>
          <w:p w14:paraId="2650639D" w14:textId="77777777" w:rsidR="00E76C9F" w:rsidRPr="00771AE4"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indici finanziari</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1"/>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specificati nell'avviso o bando pertinente o nei documenti di gara ai sensi dell’art. 83 comma 4</w:t>
            </w:r>
            <w:r w:rsidR="00B32DB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lett.</w:t>
            </w:r>
            <w:r w:rsidR="003543FF"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00B32DB2" w:rsidRPr="00771AE4">
              <w:rPr>
                <w:rFonts w:ascii="Arial" w:hAnsi="Arial" w:cs="Arial"/>
                <w:color w:val="000000" w:themeColor="text1"/>
                <w:sz w:val="15"/>
                <w:szCs w:val="15"/>
              </w:rPr>
              <w:t>, del Codice</w:t>
            </w:r>
            <w:r w:rsidRPr="00771AE4">
              <w:rPr>
                <w:rFonts w:ascii="Arial" w:hAnsi="Arial" w:cs="Arial"/>
                <w:color w:val="000000" w:themeColor="text1"/>
                <w:sz w:val="15"/>
                <w:szCs w:val="15"/>
              </w:rPr>
              <w:t>, l'operatore economico dichiara che i valori attuali degli indici richiesti sono i seguenti:</w:t>
            </w:r>
            <w:r w:rsidRPr="00771AE4">
              <w:rPr>
                <w:rFonts w:ascii="Arial" w:hAnsi="Arial" w:cs="Arial"/>
                <w:color w:val="000000" w:themeColor="text1"/>
                <w:sz w:val="15"/>
                <w:szCs w:val="15"/>
              </w:rPr>
              <w:br/>
            </w:r>
          </w:p>
          <w:p w14:paraId="750A3B19" w14:textId="77777777" w:rsidR="00472387" w:rsidRPr="00771AE4" w:rsidRDefault="00472387" w:rsidP="00E01CA2">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w:t>
            </w:r>
            <w:r w:rsidR="008C4DD1"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3"/>
            </w:r>
            <w:r w:rsidR="008C4DD1" w:rsidRPr="00771AE4">
              <w:rPr>
                <w:rFonts w:ascii="Arial" w:hAnsi="Arial" w:cs="Arial"/>
                <w:color w:val="000000" w:themeColor="text1"/>
                <w:sz w:val="15"/>
                <w:szCs w:val="15"/>
              </w:rPr>
              <w:t>)</w:t>
            </w:r>
          </w:p>
          <w:p w14:paraId="6017032A" w14:textId="39F18CFA" w:rsidR="00E01CA2" w:rsidRPr="00771AE4" w:rsidRDefault="00E01CA2" w:rsidP="00E01CA2">
            <w:pPr>
              <w:spacing w:before="0" w:after="0"/>
              <w:rPr>
                <w:rFonts w:ascii="Arial" w:hAnsi="Arial" w:cs="Arial"/>
                <w:i/>
                <w:color w:val="000000" w:themeColor="text1"/>
                <w:sz w:val="15"/>
                <w:szCs w:val="15"/>
              </w:rPr>
            </w:pPr>
          </w:p>
          <w:p w14:paraId="2FDA5DC0" w14:textId="77777777" w:rsidR="00E01CA2" w:rsidRPr="00771AE4" w:rsidRDefault="00E01CA2" w:rsidP="00E01CA2">
            <w:pPr>
              <w:spacing w:before="0" w:after="0"/>
              <w:rPr>
                <w:rFonts w:ascii="Arial" w:hAnsi="Arial" w:cs="Arial"/>
                <w:i/>
                <w:color w:val="000000" w:themeColor="text1"/>
                <w:sz w:val="15"/>
                <w:szCs w:val="15"/>
              </w:rPr>
            </w:pPr>
          </w:p>
          <w:p w14:paraId="674B4D2A" w14:textId="77777777" w:rsidR="00E01CA2" w:rsidRPr="00771AE4" w:rsidRDefault="00E01CA2" w:rsidP="00E01CA2">
            <w:pPr>
              <w:spacing w:before="0" w:after="0"/>
              <w:rPr>
                <w:rFonts w:ascii="Arial" w:hAnsi="Arial" w:cs="Arial"/>
                <w:i/>
                <w:color w:val="000000" w:themeColor="text1"/>
                <w:sz w:val="15"/>
                <w:szCs w:val="15"/>
              </w:rPr>
            </w:pPr>
          </w:p>
          <w:p w14:paraId="248A2FB6" w14:textId="02BA2A1E" w:rsidR="00234EE3" w:rsidRPr="00771AE4" w:rsidRDefault="00472387"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645515E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60021ED1" w14:textId="77777777" w:rsidTr="00D62E03">
        <w:tc>
          <w:tcPr>
            <w:tcW w:w="4644" w:type="dxa"/>
            <w:shd w:val="clear" w:color="auto" w:fill="auto"/>
          </w:tcPr>
          <w:p w14:paraId="2E6AF2A9" w14:textId="77777777" w:rsidR="007B00CA" w:rsidRPr="00771AE4" w:rsidRDefault="00472387" w:rsidP="00F84A30">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i è il seguente</w:t>
            </w:r>
            <w:r w:rsidR="00787F4B" w:rsidRPr="00771AE4">
              <w:rPr>
                <w:rFonts w:ascii="Arial" w:hAnsi="Arial" w:cs="Arial"/>
                <w:color w:val="000000" w:themeColor="text1"/>
                <w:sz w:val="15"/>
                <w:szCs w:val="15"/>
              </w:rPr>
              <w:t xml:space="preserve"> (articolo 83, comma 4, lettera </w:t>
            </w:r>
            <w:r w:rsidR="00787F4B" w:rsidRPr="00771AE4">
              <w:rPr>
                <w:rFonts w:ascii="Arial" w:hAnsi="Arial" w:cs="Arial"/>
                <w:i/>
                <w:color w:val="000000" w:themeColor="text1"/>
                <w:sz w:val="15"/>
                <w:szCs w:val="15"/>
              </w:rPr>
              <w:t>c)</w:t>
            </w:r>
            <w:r w:rsidR="003543F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p>
          <w:p w14:paraId="57EC13B6" w14:textId="0580505D" w:rsidR="00094D35" w:rsidRPr="00771AE4"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771AE4" w:rsidRDefault="00472387" w:rsidP="00F84A30">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 valuta</w:t>
            </w:r>
          </w:p>
          <w:p w14:paraId="70F7FEA2" w14:textId="77777777" w:rsidR="00E01CA2" w:rsidRPr="00771AE4" w:rsidRDefault="00E01CA2" w:rsidP="00F84A30">
            <w:pPr>
              <w:spacing w:before="0" w:after="0"/>
              <w:rPr>
                <w:rFonts w:ascii="Arial" w:hAnsi="Arial" w:cs="Arial"/>
                <w:color w:val="000000" w:themeColor="text1"/>
                <w:sz w:val="15"/>
                <w:szCs w:val="15"/>
              </w:rPr>
            </w:pPr>
          </w:p>
          <w:p w14:paraId="74F0827C" w14:textId="77777777" w:rsidR="00E01CA2" w:rsidRPr="00771AE4" w:rsidRDefault="00E01CA2" w:rsidP="00F84A30">
            <w:pPr>
              <w:spacing w:before="0" w:after="0"/>
              <w:rPr>
                <w:rFonts w:ascii="Arial" w:hAnsi="Arial" w:cs="Arial"/>
                <w:color w:val="000000" w:themeColor="text1"/>
                <w:sz w:val="15"/>
                <w:szCs w:val="15"/>
              </w:rPr>
            </w:pPr>
          </w:p>
          <w:p w14:paraId="49CAD5FE" w14:textId="77777777" w:rsidR="00E01CA2" w:rsidRPr="00771AE4" w:rsidRDefault="00E01CA2" w:rsidP="00F84A30">
            <w:pPr>
              <w:spacing w:before="0" w:after="0"/>
              <w:rPr>
                <w:rFonts w:ascii="Arial" w:hAnsi="Arial" w:cs="Arial"/>
                <w:color w:val="000000" w:themeColor="text1"/>
                <w:sz w:val="15"/>
                <w:szCs w:val="15"/>
              </w:rPr>
            </w:pPr>
          </w:p>
          <w:p w14:paraId="5B61D63E" w14:textId="4EDC355D" w:rsidR="0010561D"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5364E06A"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ECE2F4F" w14:textId="77777777" w:rsidTr="00D62E03">
        <w:tc>
          <w:tcPr>
            <w:tcW w:w="4644" w:type="dxa"/>
            <w:shd w:val="clear" w:color="auto" w:fill="auto"/>
          </w:tcPr>
          <w:p w14:paraId="4C652FBC" w14:textId="77777777" w:rsidR="00094D35" w:rsidRPr="00771AE4" w:rsidRDefault="00472387" w:rsidP="007B00CA">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14:paraId="60E52A25"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46F9E209" w14:textId="77777777" w:rsidR="00094D35" w:rsidRPr="00771AE4"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w:t>
      </w:r>
      <w:r w:rsidR="00787F4B"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c)</w:t>
      </w:r>
      <w:r w:rsidR="00A96CE8" w:rsidRPr="00771AE4">
        <w:rPr>
          <w:rFonts w:ascii="Arial" w:hAnsi="Arial" w:cs="Arial"/>
          <w:b w:val="0"/>
          <w:smallCaps w:val="0"/>
          <w:color w:val="000000" w:themeColor="text1"/>
          <w:sz w:val="15"/>
          <w:szCs w:val="15"/>
        </w:rPr>
        <w:t>, del Codice)</w:t>
      </w:r>
    </w:p>
    <w:p w14:paraId="177033C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771AE4"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771AE4" w14:paraId="781BE879" w14:textId="77777777" w:rsidTr="00094D35">
        <w:tc>
          <w:tcPr>
            <w:tcW w:w="4644" w:type="dxa"/>
            <w:shd w:val="clear" w:color="auto" w:fill="FFFFFF" w:themeFill="background1"/>
          </w:tcPr>
          <w:p w14:paraId="745E3533" w14:textId="77777777" w:rsidR="00472387" w:rsidRPr="00771AE4" w:rsidRDefault="00472387" w:rsidP="00F84A30">
            <w:pPr>
              <w:rPr>
                <w:rFonts w:ascii="Arial" w:hAnsi="Arial" w:cs="Arial"/>
                <w:b/>
                <w:color w:val="000000" w:themeColor="text1"/>
                <w:sz w:val="15"/>
                <w:szCs w:val="15"/>
              </w:rPr>
            </w:pPr>
            <w:bookmarkStart w:id="5" w:name="_DV_M4300"/>
            <w:bookmarkStart w:id="6" w:name="_DV_M4301"/>
            <w:bookmarkEnd w:id="5"/>
            <w:bookmarkEnd w:id="6"/>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4F98C824" w14:textId="77777777" w:rsidTr="00234EE3">
        <w:tc>
          <w:tcPr>
            <w:tcW w:w="4644" w:type="dxa"/>
            <w:shd w:val="clear" w:color="auto" w:fill="auto"/>
          </w:tcPr>
          <w:p w14:paraId="61B26596" w14:textId="77777777" w:rsidR="00094D35"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appalti pubbl</w:t>
            </w:r>
            <w:r w:rsidR="00087C9C" w:rsidRPr="00771AE4">
              <w:rPr>
                <w:rFonts w:ascii="Arial" w:hAnsi="Arial" w:cs="Arial"/>
                <w:b/>
                <w:color w:val="000000" w:themeColor="text1"/>
                <w:sz w:val="15"/>
                <w:szCs w:val="15"/>
              </w:rPr>
              <w:t xml:space="preserve">ici di lavori, </w:t>
            </w:r>
            <w:r w:rsidRPr="00771AE4">
              <w:rPr>
                <w:rFonts w:ascii="Arial" w:hAnsi="Arial" w:cs="Arial"/>
                <w:color w:val="000000" w:themeColor="text1"/>
                <w:sz w:val="15"/>
                <w:szCs w:val="15"/>
              </w:rPr>
              <w:t>durante il periodo di riferimento</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4"/>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14:paraId="13F0209C"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anni (periodo specificato nell'avviso o bando pertinente o nei documenti di gara): […]</w:t>
            </w:r>
            <w:r w:rsidR="00E001D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Lavori:  [……]</w:t>
            </w:r>
          </w:p>
          <w:p w14:paraId="2948964C" w14:textId="77777777" w:rsidR="00E001D0" w:rsidRPr="00771AE4" w:rsidRDefault="00E001D0" w:rsidP="00E001D0">
            <w:pPr>
              <w:spacing w:before="0" w:after="0"/>
              <w:rPr>
                <w:rFonts w:ascii="Arial" w:hAnsi="Arial" w:cs="Arial"/>
                <w:color w:val="000000" w:themeColor="text1"/>
                <w:sz w:val="15"/>
                <w:szCs w:val="15"/>
              </w:rPr>
            </w:pPr>
          </w:p>
          <w:p w14:paraId="47E92BAF" w14:textId="77777777" w:rsidR="00E001D0" w:rsidRPr="00771AE4" w:rsidRDefault="00E001D0" w:rsidP="00E001D0">
            <w:pPr>
              <w:spacing w:before="0" w:after="0"/>
              <w:rPr>
                <w:rFonts w:ascii="Arial" w:hAnsi="Arial" w:cs="Arial"/>
                <w:color w:val="000000" w:themeColor="text1"/>
                <w:sz w:val="15"/>
                <w:szCs w:val="15"/>
              </w:rPr>
            </w:pPr>
          </w:p>
          <w:p w14:paraId="7E1FB079" w14:textId="60BAA3EB" w:rsidR="00234EE3"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6D51FEB" w14:textId="77777777" w:rsidTr="00094D35">
        <w:tc>
          <w:tcPr>
            <w:tcW w:w="4644" w:type="dxa"/>
            <w:shd w:val="clear" w:color="auto" w:fill="FFFFFF" w:themeFill="background1"/>
          </w:tcPr>
          <w:p w14:paraId="3342F647" w14:textId="573DAFF1" w:rsidR="00386B99"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14:paraId="2AEEDC88" w14:textId="74938272" w:rsidR="00472387" w:rsidRPr="00771AE4" w:rsidRDefault="003B1810" w:rsidP="00E001D0">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Durante il periodo di riferimento</w:t>
            </w: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 xml:space="preserve">l'operatore economico </w:t>
            </w:r>
            <w:r w:rsidR="00472387" w:rsidRPr="00771AE4">
              <w:rPr>
                <w:rFonts w:ascii="Arial" w:hAnsi="Arial" w:cs="Arial"/>
                <w:b/>
                <w:color w:val="000000" w:themeColor="text1"/>
                <w:sz w:val="15"/>
                <w:szCs w:val="15"/>
              </w:rPr>
              <w:t>ha consegnato le seguenti forniture principali del tipo specificato o prestato i seguenti servizi principali del tipo specificato:</w:t>
            </w:r>
            <w:r w:rsidR="00386B99" w:rsidRPr="00771AE4">
              <w:rPr>
                <w:rFonts w:ascii="Arial" w:hAnsi="Arial" w:cs="Arial"/>
                <w:b/>
                <w:color w:val="000000" w:themeColor="text1"/>
                <w:sz w:val="15"/>
                <w:szCs w:val="15"/>
              </w:rPr>
              <w:t xml:space="preserve"> </w:t>
            </w:r>
            <w:r w:rsidR="00472387" w:rsidRPr="00771AE4">
              <w:rPr>
                <w:rFonts w:ascii="Arial" w:hAnsi="Arial" w:cs="Arial"/>
                <w:color w:val="000000" w:themeColor="text1"/>
                <w:sz w:val="15"/>
                <w:szCs w:val="15"/>
              </w:rPr>
              <w:t>Indicare nell'elenco gli importi, le date e i destinatari, pubblici o privati</w:t>
            </w:r>
            <w:r w:rsidR="00852D81"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35"/>
            </w:r>
            <w:r w:rsidR="00852D81"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771AE4" w14:paraId="5D0B4AC5" w14:textId="77777777" w:rsidTr="00D62E03">
              <w:tc>
                <w:tcPr>
                  <w:tcW w:w="1336" w:type="dxa"/>
                  <w:shd w:val="clear" w:color="auto" w:fill="auto"/>
                </w:tcPr>
                <w:p w14:paraId="0E87D83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14:paraId="0C7DE46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14:paraId="54AF64D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14:paraId="67BD1CE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711B60" w:rsidRPr="00771AE4" w14:paraId="42B89610" w14:textId="77777777" w:rsidTr="00D62E03">
              <w:tc>
                <w:tcPr>
                  <w:tcW w:w="1336" w:type="dxa"/>
                  <w:shd w:val="clear" w:color="auto" w:fill="auto"/>
                </w:tcPr>
                <w:p w14:paraId="15405AE2" w14:textId="77777777" w:rsidR="00472387" w:rsidRPr="00771AE4"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771AE4"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771AE4"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771AE4" w:rsidRDefault="00472387" w:rsidP="00F84A30">
                  <w:pPr>
                    <w:rPr>
                      <w:rFonts w:ascii="Arial" w:hAnsi="Arial" w:cs="Arial"/>
                      <w:color w:val="000000" w:themeColor="text1"/>
                      <w:sz w:val="15"/>
                      <w:szCs w:val="15"/>
                    </w:rPr>
                  </w:pPr>
                </w:p>
              </w:tc>
            </w:tr>
          </w:tbl>
          <w:p w14:paraId="3E61BE7A" w14:textId="77777777" w:rsidR="00472387" w:rsidRPr="00771AE4" w:rsidRDefault="00472387" w:rsidP="00F84A30">
            <w:pPr>
              <w:rPr>
                <w:rFonts w:ascii="Arial" w:hAnsi="Arial" w:cs="Arial"/>
                <w:color w:val="000000" w:themeColor="text1"/>
                <w:sz w:val="15"/>
                <w:szCs w:val="15"/>
              </w:rPr>
            </w:pPr>
          </w:p>
        </w:tc>
      </w:tr>
      <w:tr w:rsidR="00711B60" w:rsidRPr="00771AE4" w14:paraId="5008EC73" w14:textId="77777777" w:rsidTr="00094D35">
        <w:tc>
          <w:tcPr>
            <w:tcW w:w="4644" w:type="dxa"/>
            <w:shd w:val="clear" w:color="auto" w:fill="FFFFFF" w:themeFill="background1"/>
          </w:tcPr>
          <w:p w14:paraId="79364CCA"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2)</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Può disporre dei seguenti </w:t>
            </w:r>
            <w:r w:rsidRPr="00771AE4">
              <w:rPr>
                <w:rFonts w:ascii="Arial" w:hAnsi="Arial" w:cs="Arial"/>
                <w:b/>
                <w:color w:val="000000" w:themeColor="text1"/>
                <w:sz w:val="15"/>
                <w:szCs w:val="15"/>
              </w:rPr>
              <w:t>tecnici o organismi tecnici</w:t>
            </w:r>
            <w:r w:rsidR="008C4DD1" w:rsidRPr="00771AE4">
              <w:rPr>
                <w:rFonts w:ascii="Arial" w:hAnsi="Arial" w:cs="Arial"/>
                <w:b/>
                <w:color w:val="000000" w:themeColor="text1"/>
                <w:sz w:val="15"/>
                <w:szCs w:val="15"/>
              </w:rPr>
              <w:t xml:space="preserve"> </w:t>
            </w:r>
            <w:r w:rsidR="008C4DD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 citando in particolare quelli responsabili del controllo della qualità:</w:t>
            </w:r>
          </w:p>
          <w:p w14:paraId="332CDA18" w14:textId="77777777" w:rsidR="00472387" w:rsidRPr="00771AE4" w:rsidRDefault="00472387" w:rsidP="00F84A30">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C35A999" w14:textId="77777777" w:rsidTr="00094D35">
        <w:tc>
          <w:tcPr>
            <w:tcW w:w="4644" w:type="dxa"/>
            <w:shd w:val="clear" w:color="auto" w:fill="FFFFFF" w:themeFill="background1"/>
          </w:tcPr>
          <w:p w14:paraId="0163E926"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E2939F5" w14:textId="77777777" w:rsidTr="00094D35">
        <w:tc>
          <w:tcPr>
            <w:tcW w:w="4644" w:type="dxa"/>
            <w:shd w:val="clear" w:color="auto" w:fill="FFFFFF" w:themeFill="background1"/>
          </w:tcPr>
          <w:p w14:paraId="11B82EF9"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DD61DA7" w14:textId="77777777" w:rsidTr="00094D35">
        <w:tc>
          <w:tcPr>
            <w:tcW w:w="4644" w:type="dxa"/>
            <w:shd w:val="clear" w:color="auto" w:fill="FFFFFF" w:themeFill="background1"/>
          </w:tcPr>
          <w:p w14:paraId="2EA1209B" w14:textId="5085EC44" w:rsidR="00386B99" w:rsidRPr="00771AE4" w:rsidRDefault="00472387" w:rsidP="00E001D0">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w:t>
            </w:r>
            <w:r w:rsidR="003B1810"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771AE4" w:rsidRDefault="00E001D0" w:rsidP="00E001D0">
            <w:pPr>
              <w:spacing w:before="0" w:after="0"/>
              <w:ind w:left="426" w:hanging="426"/>
              <w:rPr>
                <w:rFonts w:ascii="Arial" w:hAnsi="Arial" w:cs="Arial"/>
                <w:color w:val="000000" w:themeColor="text1"/>
                <w:sz w:val="15"/>
                <w:szCs w:val="15"/>
              </w:rPr>
            </w:pPr>
          </w:p>
          <w:p w14:paraId="766CA16A" w14:textId="77777777" w:rsidR="0010561D"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14:paraId="07C4A40C" w14:textId="77777777" w:rsidR="00472387"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79FCF6C" w14:textId="77777777" w:rsidTr="00094D35">
        <w:tc>
          <w:tcPr>
            <w:tcW w:w="4644" w:type="dxa"/>
            <w:shd w:val="clear" w:color="auto" w:fill="FFFFFF" w:themeFill="background1"/>
          </w:tcPr>
          <w:p w14:paraId="3A3C5979" w14:textId="20C0983D" w:rsidR="00386B99" w:rsidRPr="00771AE4" w:rsidRDefault="00472387" w:rsidP="00E001D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14:paraId="38414D93" w14:textId="2FBF5C90" w:rsidR="003B1810" w:rsidRPr="00771AE4" w:rsidRDefault="00E001D0"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a) lo stesso prestatore di servizi o imprenditore,</w:t>
            </w:r>
          </w:p>
          <w:p w14:paraId="3C49D958" w14:textId="1E78A634" w:rsidR="00386B99"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771AE4" w:rsidRDefault="00E001D0" w:rsidP="00E001D0">
            <w:pPr>
              <w:spacing w:before="0" w:after="0"/>
              <w:ind w:left="426"/>
              <w:rPr>
                <w:rFonts w:ascii="Arial" w:hAnsi="Arial" w:cs="Arial"/>
                <w:color w:val="000000" w:themeColor="text1"/>
                <w:sz w:val="15"/>
                <w:szCs w:val="15"/>
              </w:rPr>
            </w:pPr>
          </w:p>
          <w:p w14:paraId="7823CFBE" w14:textId="0D6D8BA4" w:rsidR="00472387" w:rsidRPr="00771AE4" w:rsidRDefault="00E001D0" w:rsidP="00E001D0">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b)</w:t>
            </w:r>
            <w:r w:rsidR="003B1810"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i componenti della struttura tecnica-operativa</w:t>
            </w:r>
            <w:r w:rsidR="00A5174D" w:rsidRPr="00771AE4">
              <w:rPr>
                <w:rFonts w:ascii="Arial" w:hAnsi="Arial" w:cs="Arial"/>
                <w:color w:val="000000" w:themeColor="text1"/>
                <w:sz w:val="15"/>
                <w:szCs w:val="15"/>
              </w:rPr>
              <w:t>/ gruppi di lavoro</w:t>
            </w:r>
            <w:r w:rsidR="00472387" w:rsidRPr="00771AE4">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00482810" w14:textId="3E92CDD9"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A52C74" w14:textId="0276B133" w:rsidR="00A2757B" w:rsidRPr="00771AE4" w:rsidRDefault="00A2757B" w:rsidP="00E001D0">
            <w:pPr>
              <w:spacing w:before="0" w:after="0"/>
              <w:rPr>
                <w:rFonts w:ascii="Arial" w:hAnsi="Arial" w:cs="Arial"/>
                <w:color w:val="000000" w:themeColor="text1"/>
                <w:sz w:val="15"/>
                <w:szCs w:val="15"/>
              </w:rPr>
            </w:pPr>
          </w:p>
          <w:p w14:paraId="20EFCB4F" w14:textId="77777777" w:rsidR="00E001D0" w:rsidRPr="00771AE4" w:rsidRDefault="00E001D0" w:rsidP="00E001D0">
            <w:pPr>
              <w:spacing w:before="0" w:after="0"/>
              <w:rPr>
                <w:rFonts w:ascii="Arial" w:hAnsi="Arial" w:cs="Arial"/>
                <w:color w:val="000000" w:themeColor="text1"/>
                <w:sz w:val="15"/>
                <w:szCs w:val="15"/>
              </w:rPr>
            </w:pPr>
          </w:p>
          <w:p w14:paraId="76A734C1"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C813CA4" w14:textId="77777777" w:rsidTr="00094D35">
        <w:tc>
          <w:tcPr>
            <w:tcW w:w="4644" w:type="dxa"/>
            <w:shd w:val="clear" w:color="auto" w:fill="FFFFFF" w:themeFill="background1"/>
          </w:tcPr>
          <w:p w14:paraId="18E506BA" w14:textId="1C6EB310" w:rsidR="00472387" w:rsidRPr="00771AE4" w:rsidRDefault="00472387" w:rsidP="00910862">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443FDBC" w14:textId="77777777" w:rsidTr="00094D35">
        <w:tc>
          <w:tcPr>
            <w:tcW w:w="4644" w:type="dxa"/>
            <w:shd w:val="clear" w:color="auto" w:fill="FFFFFF" w:themeFill="background1"/>
          </w:tcPr>
          <w:p w14:paraId="25002F9A" w14:textId="0E191E98" w:rsidR="00472387" w:rsidRPr="00771AE4" w:rsidRDefault="00472387" w:rsidP="00910862">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8) </w:t>
            </w:r>
            <w:r w:rsidR="003B1810" w:rsidRPr="00771AE4">
              <w:rPr>
                <w:rFonts w:ascii="Arial" w:hAnsi="Arial" w:cs="Arial"/>
                <w:color w:val="000000" w:themeColor="text1"/>
                <w:sz w:val="15"/>
                <w:szCs w:val="15"/>
              </w:rPr>
              <w:t xml:space="preserve"> </w:t>
            </w:r>
            <w:r w:rsidR="00910862" w:rsidRPr="00771AE4">
              <w:rPr>
                <w:rFonts w:ascii="Arial" w:hAnsi="Arial" w:cs="Arial"/>
                <w:color w:val="000000" w:themeColor="text1"/>
                <w:sz w:val="15"/>
                <w:szCs w:val="15"/>
              </w:rPr>
              <w:t>L</w:t>
            </w:r>
            <w:r w:rsidRPr="00771AE4">
              <w:rPr>
                <w:rFonts w:ascii="Arial" w:hAnsi="Arial" w:cs="Arial"/>
                <w:color w:val="000000" w:themeColor="text1"/>
                <w:sz w:val="15"/>
                <w:szCs w:val="15"/>
              </w:rPr>
              <w:t>'</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14:paraId="0D32713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DE820"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732F06B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E217451"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14:paraId="14783F8A"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42A4B33"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593DAF7"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40F0932" w14:textId="77777777" w:rsidTr="00094D35">
        <w:tc>
          <w:tcPr>
            <w:tcW w:w="4644" w:type="dxa"/>
            <w:shd w:val="clear" w:color="auto" w:fill="FFFFFF" w:themeFill="background1"/>
          </w:tcPr>
          <w:p w14:paraId="4F6A047D" w14:textId="29BEC650" w:rsidR="00472387"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9) </w:t>
            </w:r>
            <w:r w:rsidR="00483CD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34AE88BE" w14:textId="77777777" w:rsidTr="00094D35">
        <w:tc>
          <w:tcPr>
            <w:tcW w:w="4644" w:type="dxa"/>
            <w:shd w:val="clear" w:color="auto" w:fill="FFFFFF" w:themeFill="background1"/>
          </w:tcPr>
          <w:p w14:paraId="0FE08913" w14:textId="76509EF5" w:rsidR="00644C68"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8"/>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925E9CF" w14:textId="77777777" w:rsidTr="002277BD">
        <w:tc>
          <w:tcPr>
            <w:tcW w:w="4644" w:type="dxa"/>
            <w:shd w:val="clear" w:color="auto" w:fill="auto"/>
          </w:tcPr>
          <w:p w14:paraId="26C0BEB0" w14:textId="7F8506C8" w:rsidR="00644C68" w:rsidRPr="00771AE4" w:rsidRDefault="00472387" w:rsidP="00E001D0">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4B601B5C" w14:textId="77777777" w:rsidR="00644C68"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14:paraId="410685D1" w14:textId="77777777" w:rsidR="00644C68" w:rsidRPr="00771AE4" w:rsidRDefault="00472387" w:rsidP="00E001D0">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 xml:space="preserve">se </w:t>
            </w:r>
            <w:r w:rsidR="00644C68" w:rsidRPr="00771AE4">
              <w:rPr>
                <w:rFonts w:ascii="Arial" w:hAnsi="Arial" w:cs="Arial"/>
                <w:color w:val="000000" w:themeColor="text1"/>
                <w:sz w:val="15"/>
                <w:szCs w:val="15"/>
              </w:rPr>
              <w:t>applicabile</w:t>
            </w:r>
            <w:r w:rsidRPr="00771AE4">
              <w:rPr>
                <w:rFonts w:ascii="Arial" w:hAnsi="Arial" w:cs="Arial"/>
                <w:color w:val="000000" w:themeColor="text1"/>
                <w:sz w:val="15"/>
                <w:szCs w:val="15"/>
              </w:rPr>
              <w:t>, l'operatore economico dichiara inoltre che provvederà a fornire le richieste certificazioni di autenticità.</w:t>
            </w:r>
            <w:r w:rsidRPr="00771AE4">
              <w:rPr>
                <w:rFonts w:ascii="Arial" w:hAnsi="Arial" w:cs="Arial"/>
                <w:color w:val="000000" w:themeColor="text1"/>
                <w:sz w:val="15"/>
                <w:szCs w:val="15"/>
              </w:rPr>
              <w:br/>
            </w:r>
          </w:p>
          <w:p w14:paraId="32488442"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771AE4" w:rsidRDefault="00644C68" w:rsidP="00E001D0">
            <w:pPr>
              <w:spacing w:before="0" w:after="0"/>
              <w:rPr>
                <w:rFonts w:ascii="Arial" w:hAnsi="Arial" w:cs="Arial"/>
                <w:color w:val="000000" w:themeColor="text1"/>
                <w:sz w:val="15"/>
                <w:szCs w:val="15"/>
              </w:rPr>
            </w:pPr>
          </w:p>
          <w:p w14:paraId="426C1FB5" w14:textId="16CAAF8D"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78BD6872" w14:textId="77777777" w:rsidR="00E001D0" w:rsidRPr="00771AE4" w:rsidRDefault="00E001D0" w:rsidP="00E001D0">
            <w:pPr>
              <w:spacing w:before="0" w:after="0"/>
              <w:rPr>
                <w:rFonts w:ascii="Arial" w:hAnsi="Arial" w:cs="Arial"/>
                <w:b/>
                <w:color w:val="000000" w:themeColor="text1"/>
                <w:sz w:val="15"/>
                <w:szCs w:val="15"/>
              </w:rPr>
            </w:pPr>
          </w:p>
          <w:p w14:paraId="4909279D" w14:textId="77777777" w:rsidR="00644C68" w:rsidRPr="00771AE4" w:rsidRDefault="00644C68" w:rsidP="00E001D0">
            <w:pPr>
              <w:spacing w:before="0" w:after="0"/>
              <w:rPr>
                <w:rFonts w:ascii="Arial" w:hAnsi="Arial" w:cs="Arial"/>
                <w:b/>
                <w:color w:val="000000" w:themeColor="text1"/>
                <w:sz w:val="15"/>
                <w:szCs w:val="15"/>
              </w:rPr>
            </w:pPr>
          </w:p>
          <w:p w14:paraId="5D0FD3B0" w14:textId="77777777" w:rsidR="00E001D0" w:rsidRPr="00771AE4" w:rsidRDefault="00E001D0" w:rsidP="00E001D0">
            <w:pPr>
              <w:spacing w:before="0" w:after="0"/>
              <w:rPr>
                <w:rFonts w:ascii="Arial" w:hAnsi="Arial" w:cs="Arial"/>
                <w:b/>
                <w:color w:val="000000" w:themeColor="text1"/>
                <w:sz w:val="15"/>
                <w:szCs w:val="15"/>
              </w:rPr>
            </w:pPr>
          </w:p>
          <w:p w14:paraId="7C94B01A" w14:textId="77777777" w:rsidR="00E001D0" w:rsidRPr="00771AE4" w:rsidRDefault="00E001D0" w:rsidP="00E001D0">
            <w:pPr>
              <w:spacing w:before="0" w:after="0"/>
              <w:rPr>
                <w:rFonts w:ascii="Arial" w:hAnsi="Arial" w:cs="Arial"/>
                <w:b/>
                <w:color w:val="000000" w:themeColor="text1"/>
                <w:sz w:val="15"/>
                <w:szCs w:val="15"/>
              </w:rPr>
            </w:pPr>
          </w:p>
          <w:p w14:paraId="103586D6" w14:textId="155CCE69"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4674253" w14:textId="77777777" w:rsidR="00E001D0" w:rsidRPr="00771AE4" w:rsidRDefault="00E001D0" w:rsidP="00E001D0">
            <w:pPr>
              <w:spacing w:before="0" w:after="0"/>
              <w:rPr>
                <w:rFonts w:ascii="Arial" w:hAnsi="Arial" w:cs="Arial"/>
                <w:color w:val="000000" w:themeColor="text1"/>
                <w:sz w:val="15"/>
                <w:szCs w:val="15"/>
              </w:rPr>
            </w:pPr>
          </w:p>
          <w:p w14:paraId="6F34D246" w14:textId="77777777" w:rsidR="00E001D0" w:rsidRPr="00771AE4" w:rsidRDefault="00E001D0" w:rsidP="00E001D0">
            <w:pPr>
              <w:spacing w:before="0" w:after="0"/>
              <w:rPr>
                <w:rFonts w:ascii="Arial" w:hAnsi="Arial" w:cs="Arial"/>
                <w:color w:val="000000" w:themeColor="text1"/>
                <w:sz w:val="15"/>
                <w:szCs w:val="15"/>
              </w:rPr>
            </w:pPr>
          </w:p>
          <w:p w14:paraId="708271DE"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BD116D2" w14:textId="77777777" w:rsidTr="00094D35">
        <w:tc>
          <w:tcPr>
            <w:tcW w:w="4644" w:type="dxa"/>
            <w:shd w:val="clear" w:color="auto" w:fill="FFFFFF" w:themeFill="background1"/>
          </w:tcPr>
          <w:p w14:paraId="4E87980B" w14:textId="6A853D34" w:rsidR="00256E36" w:rsidRPr="00771AE4" w:rsidRDefault="00472387" w:rsidP="00F84A3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1489DE97" w14:textId="77777777" w:rsidR="00E001D0" w:rsidRPr="00771AE4" w:rsidRDefault="00E001D0" w:rsidP="00F84A30">
            <w:pPr>
              <w:spacing w:before="0" w:after="0"/>
              <w:ind w:left="426" w:hanging="426"/>
              <w:rPr>
                <w:rFonts w:ascii="Arial" w:hAnsi="Arial" w:cs="Arial"/>
                <w:color w:val="000000" w:themeColor="text1"/>
                <w:sz w:val="15"/>
                <w:szCs w:val="15"/>
              </w:rPr>
            </w:pPr>
          </w:p>
          <w:p w14:paraId="42E0C2C6" w14:textId="77777777" w:rsidR="00256E36" w:rsidRPr="00771AE4" w:rsidRDefault="00472387" w:rsidP="00F84A30">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14:paraId="439D0B88" w14:textId="77777777" w:rsidR="00A2757B" w:rsidRPr="00771AE4" w:rsidRDefault="00472387" w:rsidP="00F84A30">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14:paraId="7AD045EE" w14:textId="77777777" w:rsidR="00472387" w:rsidRPr="00771AE4" w:rsidRDefault="00472387" w:rsidP="00F84A30">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317C063" w14:textId="32F3E78B" w:rsidR="00256E36" w:rsidRPr="00771AE4" w:rsidRDefault="00472387" w:rsidP="00F84A3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7D3F243" w14:textId="77777777" w:rsidR="00E001D0" w:rsidRPr="00771AE4" w:rsidRDefault="00E001D0" w:rsidP="00F84A30">
            <w:pPr>
              <w:spacing w:before="0" w:after="0"/>
              <w:rPr>
                <w:rFonts w:ascii="Arial" w:hAnsi="Arial" w:cs="Arial"/>
                <w:color w:val="000000" w:themeColor="text1"/>
                <w:sz w:val="15"/>
                <w:szCs w:val="15"/>
              </w:rPr>
            </w:pPr>
          </w:p>
          <w:p w14:paraId="613C526E" w14:textId="77777777" w:rsidR="00256E36" w:rsidRPr="00771AE4" w:rsidRDefault="00256E36" w:rsidP="00F84A30">
            <w:pPr>
              <w:spacing w:before="0" w:after="0"/>
              <w:rPr>
                <w:rFonts w:ascii="Arial" w:hAnsi="Arial" w:cs="Arial"/>
                <w:color w:val="000000" w:themeColor="text1"/>
                <w:sz w:val="15"/>
                <w:szCs w:val="15"/>
              </w:rPr>
            </w:pPr>
          </w:p>
          <w:p w14:paraId="62333634" w14:textId="77777777" w:rsidR="00256E36" w:rsidRPr="00771AE4" w:rsidRDefault="00256E36" w:rsidP="00F84A30">
            <w:pPr>
              <w:spacing w:before="0" w:after="0"/>
              <w:rPr>
                <w:rFonts w:ascii="Arial" w:hAnsi="Arial" w:cs="Arial"/>
                <w:color w:val="000000" w:themeColor="text1"/>
                <w:sz w:val="15"/>
                <w:szCs w:val="15"/>
              </w:rPr>
            </w:pPr>
          </w:p>
          <w:p w14:paraId="520687F3" w14:textId="77777777" w:rsidR="00E001D0" w:rsidRPr="00771AE4" w:rsidRDefault="00E001D0" w:rsidP="00F84A30">
            <w:pPr>
              <w:spacing w:before="0" w:after="0"/>
              <w:rPr>
                <w:rFonts w:ascii="Arial" w:hAnsi="Arial" w:cs="Arial"/>
                <w:color w:val="000000" w:themeColor="text1"/>
                <w:sz w:val="15"/>
                <w:szCs w:val="15"/>
              </w:rPr>
            </w:pPr>
          </w:p>
          <w:p w14:paraId="5F9A67EB" w14:textId="77777777" w:rsidR="00E001D0" w:rsidRPr="00771AE4" w:rsidRDefault="00E001D0" w:rsidP="00F84A30">
            <w:pPr>
              <w:spacing w:before="0" w:after="0"/>
              <w:rPr>
                <w:rFonts w:ascii="Arial" w:hAnsi="Arial" w:cs="Arial"/>
                <w:color w:val="000000" w:themeColor="text1"/>
                <w:sz w:val="15"/>
                <w:szCs w:val="15"/>
              </w:rPr>
            </w:pPr>
          </w:p>
          <w:p w14:paraId="419178C3" w14:textId="77777777" w:rsidR="00E001D0" w:rsidRPr="00771AE4" w:rsidRDefault="00E001D0" w:rsidP="00F84A30">
            <w:pPr>
              <w:spacing w:before="0" w:after="0"/>
              <w:rPr>
                <w:rFonts w:ascii="Arial" w:hAnsi="Arial" w:cs="Arial"/>
                <w:color w:val="000000" w:themeColor="text1"/>
                <w:sz w:val="15"/>
                <w:szCs w:val="15"/>
              </w:rPr>
            </w:pPr>
          </w:p>
          <w:p w14:paraId="61B34679" w14:textId="77777777" w:rsidR="00A2757B"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35A38B24" w14:textId="77777777" w:rsidR="00256E36" w:rsidRPr="00771AE4" w:rsidRDefault="00256E36" w:rsidP="00F84A30">
            <w:pPr>
              <w:spacing w:before="0" w:after="0"/>
              <w:rPr>
                <w:rFonts w:ascii="Arial" w:hAnsi="Arial" w:cs="Arial"/>
                <w:color w:val="000000" w:themeColor="text1"/>
                <w:sz w:val="15"/>
                <w:szCs w:val="15"/>
              </w:rPr>
            </w:pPr>
          </w:p>
          <w:p w14:paraId="5E1DAF3B" w14:textId="77777777" w:rsidR="00A2757B" w:rsidRPr="00771AE4" w:rsidRDefault="00A2757B"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E65307" w:rsidRPr="00771AE4" w14:paraId="7D03A18F" w14:textId="77777777" w:rsidTr="00094D35">
        <w:tc>
          <w:tcPr>
            <w:tcW w:w="4644" w:type="dxa"/>
            <w:shd w:val="clear" w:color="auto" w:fill="FFFFFF" w:themeFill="background1"/>
          </w:tcPr>
          <w:p w14:paraId="1B4234FB" w14:textId="77777777"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771AE4" w:rsidRDefault="00E65307" w:rsidP="002938D7">
            <w:pPr>
              <w:spacing w:before="0" w:after="0"/>
              <w:rPr>
                <w:rFonts w:ascii="Arial" w:hAnsi="Arial" w:cs="Arial"/>
                <w:color w:val="000000" w:themeColor="text1"/>
                <w:sz w:val="15"/>
                <w:szCs w:val="15"/>
              </w:rPr>
            </w:pPr>
          </w:p>
          <w:p w14:paraId="0116801F" w14:textId="581B8E29"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771AE4" w:rsidRDefault="00E6530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20CFD06" w14:textId="77777777" w:rsidR="00E65307" w:rsidRPr="00771AE4" w:rsidRDefault="00E65307" w:rsidP="00F84A30">
            <w:pPr>
              <w:spacing w:before="0" w:after="0"/>
              <w:rPr>
                <w:rFonts w:ascii="Arial" w:hAnsi="Arial" w:cs="Arial"/>
                <w:color w:val="000000" w:themeColor="text1"/>
                <w:sz w:val="15"/>
                <w:szCs w:val="15"/>
              </w:rPr>
            </w:pPr>
          </w:p>
          <w:p w14:paraId="2786CC07" w14:textId="77777777" w:rsidR="00E65307" w:rsidRPr="00771AE4" w:rsidRDefault="00E65307" w:rsidP="00F84A30">
            <w:pPr>
              <w:spacing w:before="0" w:after="0"/>
              <w:rPr>
                <w:rFonts w:ascii="Arial" w:hAnsi="Arial" w:cs="Arial"/>
                <w:color w:val="000000" w:themeColor="text1"/>
                <w:sz w:val="15"/>
                <w:szCs w:val="15"/>
              </w:rPr>
            </w:pPr>
          </w:p>
          <w:p w14:paraId="52ECDFE0" w14:textId="77777777" w:rsidR="00E65307" w:rsidRPr="00771AE4" w:rsidRDefault="00E65307" w:rsidP="00F84A30">
            <w:pPr>
              <w:spacing w:before="0" w:after="0"/>
              <w:rPr>
                <w:rFonts w:ascii="Arial" w:hAnsi="Arial" w:cs="Arial"/>
                <w:color w:val="000000" w:themeColor="text1"/>
                <w:sz w:val="15"/>
                <w:szCs w:val="15"/>
              </w:rPr>
            </w:pPr>
          </w:p>
          <w:p w14:paraId="00B6D5E4" w14:textId="77777777"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6F652172" w14:textId="77777777" w:rsidR="0046070F" w:rsidRPr="00771AE4" w:rsidRDefault="0046070F" w:rsidP="00F84A30">
      <w:pPr>
        <w:pStyle w:val="SectionTitle"/>
        <w:jc w:val="both"/>
        <w:rPr>
          <w:rFonts w:ascii="Arial" w:hAnsi="Arial" w:cs="Arial"/>
          <w:color w:val="000000" w:themeColor="text1"/>
          <w:sz w:val="15"/>
          <w:szCs w:val="15"/>
        </w:rPr>
      </w:pPr>
      <w:bookmarkStart w:id="7" w:name="_DV_M4307"/>
      <w:bookmarkStart w:id="8" w:name="_DV_M4308"/>
      <w:bookmarkStart w:id="9" w:name="_DV_M4309"/>
      <w:bookmarkStart w:id="10" w:name="_DV_M4310"/>
      <w:bookmarkStart w:id="11" w:name="_DV_M4311"/>
      <w:bookmarkStart w:id="12" w:name="_DV_M4312"/>
      <w:bookmarkEnd w:id="7"/>
      <w:bookmarkEnd w:id="8"/>
      <w:bookmarkEnd w:id="9"/>
      <w:bookmarkEnd w:id="10"/>
      <w:bookmarkEnd w:id="11"/>
      <w:bookmarkEnd w:id="12"/>
    </w:p>
    <w:p w14:paraId="15C1043C" w14:textId="77777777" w:rsidR="0046070F" w:rsidRPr="00771AE4" w:rsidRDefault="0046070F" w:rsidP="00F84A30">
      <w:pPr>
        <w:rPr>
          <w:color w:val="000000" w:themeColor="text1"/>
          <w:sz w:val="15"/>
          <w:szCs w:val="15"/>
        </w:rPr>
      </w:pPr>
      <w:r w:rsidRPr="00771AE4">
        <w:rPr>
          <w:color w:val="000000" w:themeColor="text1"/>
          <w:sz w:val="15"/>
          <w:szCs w:val="15"/>
        </w:rPr>
        <w:br w:type="page"/>
      </w:r>
    </w:p>
    <w:p w14:paraId="28CC21FA" w14:textId="77777777" w:rsidR="00A2757B" w:rsidRPr="00771AE4" w:rsidRDefault="00A2757B" w:rsidP="00F84A30">
      <w:pPr>
        <w:pStyle w:val="SectionTitle"/>
        <w:jc w:val="both"/>
        <w:rPr>
          <w:rFonts w:ascii="Arial" w:hAnsi="Arial" w:cs="Arial"/>
          <w:color w:val="000000" w:themeColor="text1"/>
          <w:sz w:val="15"/>
          <w:szCs w:val="15"/>
        </w:rPr>
      </w:pPr>
    </w:p>
    <w:p w14:paraId="3A4045CB" w14:textId="77777777" w:rsidR="00CC1A2B"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w:t>
      </w:r>
      <w:r w:rsidR="00644C68" w:rsidRPr="00771AE4">
        <w:rPr>
          <w:rFonts w:ascii="Arial" w:hAnsi="Arial" w:cs="Arial"/>
          <w:b w:val="0"/>
          <w:caps/>
          <w:smallCaps w:val="0"/>
          <w:color w:val="000000" w:themeColor="text1"/>
          <w:sz w:val="15"/>
          <w:szCs w:val="15"/>
        </w:rPr>
        <w:t xml:space="preserve"> SISTEMI</w:t>
      </w:r>
      <w:r w:rsidRPr="00771AE4">
        <w:rPr>
          <w:rFonts w:ascii="Arial" w:hAnsi="Arial" w:cs="Arial"/>
          <w:b w:val="0"/>
          <w:caps/>
          <w:smallCaps w:val="0"/>
          <w:color w:val="000000" w:themeColor="text1"/>
          <w:sz w:val="15"/>
          <w:szCs w:val="15"/>
        </w:rPr>
        <w:t xml:space="preserve"> di garanzia della qualità e norme di gestione ambientale</w:t>
      </w:r>
      <w:r w:rsidR="00CC1A2B" w:rsidRPr="00771AE4">
        <w:rPr>
          <w:rFonts w:ascii="Arial" w:hAnsi="Arial" w:cs="Arial"/>
          <w:b w:val="0"/>
          <w:caps/>
          <w:smallCaps w:val="0"/>
          <w:color w:val="000000" w:themeColor="text1"/>
          <w:sz w:val="15"/>
          <w:szCs w:val="15"/>
        </w:rPr>
        <w:t xml:space="preserve"> (</w:t>
      </w:r>
      <w:r w:rsidR="00A96CE8" w:rsidRPr="00771AE4">
        <w:rPr>
          <w:rFonts w:ascii="Arial" w:hAnsi="Arial" w:cs="Arial"/>
          <w:b w:val="0"/>
          <w:smallCaps w:val="0"/>
          <w:color w:val="000000" w:themeColor="text1"/>
          <w:sz w:val="15"/>
          <w:szCs w:val="15"/>
        </w:rPr>
        <w:t>A</w:t>
      </w:r>
      <w:r w:rsidR="00CC1A2B" w:rsidRPr="00771AE4">
        <w:rPr>
          <w:rFonts w:ascii="Arial" w:hAnsi="Arial" w:cs="Arial"/>
          <w:b w:val="0"/>
          <w:smallCaps w:val="0"/>
          <w:color w:val="000000" w:themeColor="text1"/>
          <w:sz w:val="15"/>
          <w:szCs w:val="15"/>
        </w:rPr>
        <w:t>rticolo 87</w:t>
      </w:r>
      <w:r w:rsidR="00A96CE8" w:rsidRPr="00771AE4">
        <w:rPr>
          <w:rFonts w:ascii="Arial" w:hAnsi="Arial" w:cs="Arial"/>
          <w:b w:val="0"/>
          <w:smallCaps w:val="0"/>
          <w:color w:val="000000" w:themeColor="text1"/>
          <w:sz w:val="15"/>
          <w:szCs w:val="15"/>
        </w:rPr>
        <w:t xml:space="preserve"> del Codice</w:t>
      </w:r>
      <w:r w:rsidR="00CC1A2B" w:rsidRPr="00771AE4">
        <w:rPr>
          <w:rFonts w:ascii="Arial" w:hAnsi="Arial" w:cs="Arial"/>
          <w:b w:val="0"/>
          <w:smallCaps w:val="0"/>
          <w:color w:val="000000" w:themeColor="text1"/>
          <w:sz w:val="15"/>
          <w:szCs w:val="15"/>
        </w:rPr>
        <w:t>)</w:t>
      </w:r>
    </w:p>
    <w:p w14:paraId="4EC24BA5"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BA5EED" w14:textId="77777777" w:rsidTr="00D62E03">
        <w:tc>
          <w:tcPr>
            <w:tcW w:w="4644" w:type="dxa"/>
            <w:shd w:val="clear" w:color="auto" w:fill="auto"/>
          </w:tcPr>
          <w:p w14:paraId="0EDCDD0D" w14:textId="77777777" w:rsidR="00472387" w:rsidRPr="00771AE4" w:rsidRDefault="002C6910"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Sistemi </w:t>
            </w:r>
            <w:r w:rsidR="00472387" w:rsidRPr="00771AE4">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711B60" w:rsidRPr="00771AE4" w14:paraId="22030E83" w14:textId="77777777" w:rsidTr="00D62E03">
        <w:tc>
          <w:tcPr>
            <w:tcW w:w="4644" w:type="dxa"/>
            <w:shd w:val="clear" w:color="auto" w:fill="auto"/>
          </w:tcPr>
          <w:p w14:paraId="03D8854A" w14:textId="596E11DC"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compresa l'accessibilità per le persone con disabilità?</w:t>
            </w:r>
            <w:r w:rsidR="009E3339" w:rsidRPr="00771AE4">
              <w:rPr>
                <w:rFonts w:ascii="Arial" w:hAnsi="Arial" w:cs="Arial"/>
                <w:color w:val="000000" w:themeColor="text1"/>
                <w:w w:val="0"/>
                <w:sz w:val="15"/>
                <w:szCs w:val="15"/>
              </w:rPr>
              <w:t xml:space="preserve"> </w:t>
            </w:r>
          </w:p>
          <w:p w14:paraId="247E1D8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0897954E" w14:textId="273B4D2D"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4AA8F2F0" w14:textId="436C27AF"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4E7CBA47"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BC5ECBF" w14:textId="77777777" w:rsidTr="00D62E03">
        <w:tc>
          <w:tcPr>
            <w:tcW w:w="4644" w:type="dxa"/>
            <w:shd w:val="clear" w:color="auto" w:fill="auto"/>
          </w:tcPr>
          <w:p w14:paraId="6A506D76" w14:textId="77777777"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14:paraId="2A8438B6"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14:paraId="2D8066B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r w:rsidR="009E3339" w:rsidRPr="00771AE4">
              <w:rPr>
                <w:rFonts w:ascii="Arial" w:hAnsi="Arial" w:cs="Arial"/>
                <w:b/>
                <w:color w:val="000000" w:themeColor="text1"/>
                <w:w w:val="0"/>
                <w:sz w:val="15"/>
                <w:szCs w:val="15"/>
              </w:rPr>
              <w:t xml:space="preserve"> </w:t>
            </w:r>
          </w:p>
          <w:p w14:paraId="5F4D4B42" w14:textId="77777777" w:rsidR="00E001D0" w:rsidRPr="00771AE4" w:rsidRDefault="00E001D0" w:rsidP="00F84A30">
            <w:pPr>
              <w:rPr>
                <w:rFonts w:ascii="Arial" w:hAnsi="Arial" w:cs="Arial"/>
                <w:color w:val="000000" w:themeColor="text1"/>
                <w:w w:val="0"/>
                <w:sz w:val="15"/>
                <w:szCs w:val="15"/>
              </w:rPr>
            </w:pPr>
          </w:p>
          <w:p w14:paraId="58F67D7D" w14:textId="77777777"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3DC0A070" w14:textId="77777777" w:rsidR="00E001D0" w:rsidRPr="00771AE4" w:rsidRDefault="00E001D0" w:rsidP="00F84A30">
            <w:pPr>
              <w:rPr>
                <w:rFonts w:ascii="Arial" w:hAnsi="Arial" w:cs="Arial"/>
                <w:color w:val="000000" w:themeColor="text1"/>
                <w:w w:val="0"/>
                <w:sz w:val="15"/>
                <w:szCs w:val="15"/>
              </w:rPr>
            </w:pPr>
          </w:p>
          <w:p w14:paraId="31F1A16C" w14:textId="033906A5"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1DCA7A63"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31851D8" w14:textId="77777777" w:rsidR="00157C69" w:rsidRPr="00771AE4" w:rsidRDefault="00157C69" w:rsidP="00F84A30">
      <w:pPr>
        <w:rPr>
          <w:rFonts w:ascii="Arial" w:hAnsi="Arial" w:cs="Arial"/>
          <w:color w:val="000000" w:themeColor="text1"/>
          <w:sz w:val="15"/>
          <w:szCs w:val="15"/>
        </w:rPr>
      </w:pPr>
    </w:p>
    <w:p w14:paraId="0708D26B" w14:textId="77777777" w:rsidR="00CC1A2B" w:rsidRPr="00771AE4" w:rsidRDefault="00A96CE8" w:rsidP="00F84A30">
      <w:pPr>
        <w:spacing w:before="0"/>
        <w:rPr>
          <w:rFonts w:ascii="Arial" w:hAnsi="Arial" w:cs="Arial"/>
          <w:b/>
          <w:caps/>
          <w:smallCaps/>
          <w:color w:val="000000" w:themeColor="text1"/>
          <w:sz w:val="15"/>
          <w:szCs w:val="15"/>
        </w:rPr>
      </w:pPr>
      <w:r w:rsidRPr="00771AE4">
        <w:rPr>
          <w:b/>
          <w:color w:val="000000" w:themeColor="text1"/>
          <w:sz w:val="15"/>
          <w:szCs w:val="15"/>
        </w:rPr>
        <w:br w:type="page"/>
      </w:r>
      <w:r w:rsidR="00472387" w:rsidRPr="00771AE4">
        <w:rPr>
          <w:color w:val="000000" w:themeColor="text1"/>
          <w:sz w:val="15"/>
          <w:szCs w:val="15"/>
        </w:rPr>
        <w:t>Parte V: Riduzione del numero di candidati qualificati</w:t>
      </w:r>
      <w:r w:rsidR="00CC1A2B" w:rsidRPr="00771AE4">
        <w:rPr>
          <w:color w:val="000000" w:themeColor="text1"/>
          <w:sz w:val="15"/>
          <w:szCs w:val="15"/>
        </w:rPr>
        <w:t xml:space="preserve"> </w:t>
      </w:r>
      <w:r w:rsidR="00CC1A2B" w:rsidRPr="00771AE4">
        <w:rPr>
          <w:rFonts w:ascii="Arial" w:hAnsi="Arial" w:cs="Arial"/>
          <w:b/>
          <w:caps/>
          <w:smallCaps/>
          <w:color w:val="000000" w:themeColor="text1"/>
          <w:sz w:val="15"/>
          <w:szCs w:val="15"/>
        </w:rPr>
        <w:t>(</w:t>
      </w:r>
      <w:r w:rsidRPr="00771AE4">
        <w:rPr>
          <w:rFonts w:ascii="Arial" w:hAnsi="Arial" w:cs="Arial"/>
          <w:b/>
          <w:caps/>
          <w:smallCaps/>
          <w:color w:val="000000" w:themeColor="text1"/>
          <w:sz w:val="15"/>
          <w:szCs w:val="15"/>
        </w:rPr>
        <w:t>A</w:t>
      </w:r>
      <w:r w:rsidR="00CC1A2B" w:rsidRPr="00771AE4">
        <w:rPr>
          <w:rFonts w:ascii="Arial" w:hAnsi="Arial" w:cs="Arial"/>
          <w:b/>
          <w:smallCaps/>
          <w:color w:val="000000" w:themeColor="text1"/>
          <w:sz w:val="15"/>
          <w:szCs w:val="15"/>
        </w:rPr>
        <w:t>rticolo 91</w:t>
      </w:r>
      <w:r w:rsidRPr="00771AE4">
        <w:rPr>
          <w:rFonts w:ascii="Arial" w:hAnsi="Arial" w:cs="Arial"/>
          <w:b/>
          <w:smallCaps/>
          <w:color w:val="000000" w:themeColor="text1"/>
          <w:sz w:val="15"/>
          <w:szCs w:val="15"/>
        </w:rPr>
        <w:t xml:space="preserve"> del Codice</w:t>
      </w:r>
      <w:r w:rsidR="00CC1A2B" w:rsidRPr="00771AE4">
        <w:rPr>
          <w:rFonts w:ascii="Arial" w:hAnsi="Arial" w:cs="Arial"/>
          <w:b/>
          <w:smallCaps/>
          <w:color w:val="000000" w:themeColor="text1"/>
          <w:sz w:val="15"/>
          <w:szCs w:val="15"/>
        </w:rPr>
        <w:t>)</w:t>
      </w:r>
    </w:p>
    <w:p w14:paraId="787D0B97" w14:textId="77777777" w:rsidR="00157C69"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D7EE6BD" w14:textId="77777777" w:rsidTr="00D62E03">
        <w:tc>
          <w:tcPr>
            <w:tcW w:w="4644" w:type="dxa"/>
            <w:shd w:val="clear" w:color="auto" w:fill="auto"/>
          </w:tcPr>
          <w:p w14:paraId="2BCCD1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472387" w:rsidRPr="00771AE4" w14:paraId="3156EF3F" w14:textId="77777777" w:rsidTr="00D62E03">
        <w:tc>
          <w:tcPr>
            <w:tcW w:w="4644" w:type="dxa"/>
            <w:shd w:val="clear" w:color="auto" w:fill="auto"/>
          </w:tcPr>
          <w:p w14:paraId="6866D206" w14:textId="3C5E300F" w:rsidR="005426D4"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771AE4" w:rsidRDefault="00E001D0" w:rsidP="00E001D0">
            <w:pPr>
              <w:spacing w:before="0" w:after="0"/>
              <w:rPr>
                <w:rFonts w:ascii="Arial" w:hAnsi="Arial" w:cs="Arial"/>
                <w:color w:val="000000" w:themeColor="text1"/>
                <w:w w:val="0"/>
                <w:sz w:val="15"/>
                <w:szCs w:val="15"/>
              </w:rPr>
            </w:pPr>
          </w:p>
          <w:p w14:paraId="4B942990" w14:textId="77777777" w:rsidR="00472387"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14:paraId="0E0B5D0C"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w:t>
            </w:r>
            <w:r w:rsidR="005426D4" w:rsidRPr="00771AE4">
              <w:rPr>
                <w:rFonts w:ascii="Arial" w:hAnsi="Arial" w:cs="Arial"/>
                <w:color w:val="000000" w:themeColor="text1"/>
                <w:sz w:val="15"/>
                <w:szCs w:val="15"/>
              </w:rPr>
              <w:t xml:space="preserve">li </w:t>
            </w:r>
            <w:r w:rsidRPr="00771AE4">
              <w:rPr>
                <w:rFonts w:ascii="Arial" w:hAnsi="Arial" w:cs="Arial"/>
                <w:color w:val="000000" w:themeColor="text1"/>
                <w:sz w:val="15"/>
                <w:szCs w:val="15"/>
              </w:rPr>
              <w:t>sono disponibili elettronicamente</w:t>
            </w:r>
            <w:r w:rsidR="005426D4"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9"/>
            </w:r>
            <w:r w:rsidR="005426D4"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14:paraId="5DD0CD54"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64FD3FC4" w14:textId="2E61E89B" w:rsidR="005426D4"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r w:rsidR="00A2757B" w:rsidRPr="00771AE4">
              <w:rPr>
                <w:rFonts w:ascii="Arial" w:hAnsi="Arial" w:cs="Arial"/>
                <w:b/>
                <w:color w:val="000000" w:themeColor="text1"/>
                <w:sz w:val="15"/>
                <w:szCs w:val="15"/>
              </w:rPr>
              <w:t xml:space="preserve"> (</w:t>
            </w:r>
            <w:r w:rsidRPr="00771AE4">
              <w:rPr>
                <w:rStyle w:val="Rimandonotaapidipagina"/>
                <w:rFonts w:ascii="Arial" w:hAnsi="Arial" w:cs="Arial"/>
                <w:b/>
                <w:color w:val="000000" w:themeColor="text1"/>
                <w:sz w:val="15"/>
                <w:szCs w:val="15"/>
              </w:rPr>
              <w:footnoteReference w:id="40"/>
            </w:r>
            <w:r w:rsidR="00A2757B" w:rsidRPr="00771AE4">
              <w:rPr>
                <w:rFonts w:ascii="Arial" w:hAnsi="Arial" w:cs="Arial"/>
                <w:b/>
                <w:color w:val="000000" w:themeColor="text1"/>
                <w:sz w:val="15"/>
                <w:szCs w:val="15"/>
              </w:rPr>
              <w:t>)</w:t>
            </w:r>
          </w:p>
          <w:p w14:paraId="2FD01C0C" w14:textId="77777777" w:rsidR="00E001D0" w:rsidRPr="00771AE4" w:rsidRDefault="00E001D0" w:rsidP="00E001D0">
            <w:pPr>
              <w:spacing w:before="0" w:after="0"/>
              <w:rPr>
                <w:rFonts w:ascii="Arial" w:hAnsi="Arial" w:cs="Arial"/>
                <w:color w:val="000000" w:themeColor="text1"/>
                <w:sz w:val="15"/>
                <w:szCs w:val="15"/>
              </w:rPr>
            </w:pPr>
          </w:p>
          <w:p w14:paraId="62843B10"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00852D81" w:rsidRPr="00771AE4">
              <w:rPr>
                <w:rFonts w:ascii="Arial" w:hAnsi="Arial" w:cs="Arial"/>
                <w:color w:val="000000" w:themeColor="text1"/>
                <w:sz w:val="15"/>
                <w:szCs w:val="15"/>
              </w:rPr>
              <w:t>)</w:t>
            </w:r>
          </w:p>
        </w:tc>
      </w:tr>
    </w:tbl>
    <w:p w14:paraId="6F2513C2" w14:textId="77777777" w:rsidR="00157C69" w:rsidRPr="00771AE4" w:rsidRDefault="00157C69" w:rsidP="00F84A30">
      <w:pPr>
        <w:pStyle w:val="ChapterTitle"/>
        <w:jc w:val="both"/>
        <w:rPr>
          <w:rFonts w:ascii="Arial" w:hAnsi="Arial" w:cs="Arial"/>
          <w:color w:val="000000" w:themeColor="text1"/>
          <w:sz w:val="15"/>
          <w:szCs w:val="15"/>
        </w:rPr>
      </w:pPr>
    </w:p>
    <w:p w14:paraId="7C73EB70"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t>Parte VI: Dichiarazioni finali</w:t>
      </w:r>
    </w:p>
    <w:p w14:paraId="061C3289"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771AE4">
        <w:rPr>
          <w:rFonts w:ascii="Arial" w:hAnsi="Arial" w:cs="Arial"/>
          <w:b/>
          <w:i/>
          <w:color w:val="000000" w:themeColor="text1"/>
          <w:sz w:val="15"/>
          <w:szCs w:val="15"/>
        </w:rPr>
        <w:t>, ai sensi dell’articolo 76 del DPR 445/2000</w:t>
      </w:r>
      <w:r w:rsidRPr="00771AE4">
        <w:rPr>
          <w:rFonts w:ascii="Arial" w:hAnsi="Arial" w:cs="Arial"/>
          <w:b/>
          <w:i/>
          <w:color w:val="000000" w:themeColor="text1"/>
          <w:sz w:val="15"/>
          <w:szCs w:val="15"/>
        </w:rPr>
        <w:t>.</w:t>
      </w:r>
    </w:p>
    <w:p w14:paraId="02CB5537" w14:textId="77777777" w:rsidR="00472387" w:rsidRPr="00771AE4" w:rsidRDefault="00410401" w:rsidP="00F84A30">
      <w:pPr>
        <w:rPr>
          <w:rFonts w:ascii="Arial" w:hAnsi="Arial" w:cs="Arial"/>
          <w:i/>
          <w:color w:val="000000" w:themeColor="text1"/>
          <w:sz w:val="15"/>
          <w:szCs w:val="15"/>
        </w:rPr>
      </w:pPr>
      <w:r w:rsidRPr="00771AE4">
        <w:rPr>
          <w:rFonts w:ascii="Arial" w:hAnsi="Arial" w:cs="Arial"/>
          <w:b/>
          <w:i/>
          <w:color w:val="000000" w:themeColor="text1"/>
          <w:sz w:val="15"/>
          <w:szCs w:val="15"/>
        </w:rPr>
        <w:t>Ferm</w:t>
      </w:r>
      <w:r w:rsidR="0091512A" w:rsidRPr="00771AE4">
        <w:rPr>
          <w:rFonts w:ascii="Arial" w:hAnsi="Arial" w:cs="Arial"/>
          <w:b/>
          <w:i/>
          <w:color w:val="000000" w:themeColor="text1"/>
          <w:sz w:val="15"/>
          <w:szCs w:val="15"/>
        </w:rPr>
        <w:t>e restando le disposizioni d</w:t>
      </w:r>
      <w:r w:rsidR="0046070F" w:rsidRPr="00771AE4">
        <w:rPr>
          <w:rFonts w:ascii="Arial" w:hAnsi="Arial" w:cs="Arial"/>
          <w:b/>
          <w:i/>
          <w:color w:val="000000" w:themeColor="text1"/>
          <w:sz w:val="15"/>
          <w:szCs w:val="15"/>
        </w:rPr>
        <w:t>e</w:t>
      </w:r>
      <w:r w:rsidR="0091512A" w:rsidRPr="00771AE4">
        <w:rPr>
          <w:rFonts w:ascii="Arial" w:hAnsi="Arial" w:cs="Arial"/>
          <w:b/>
          <w:i/>
          <w:color w:val="000000" w:themeColor="text1"/>
          <w:sz w:val="15"/>
          <w:szCs w:val="15"/>
        </w:rPr>
        <w:t xml:space="preserve">gli articoli </w:t>
      </w:r>
      <w:r w:rsidR="0046070F" w:rsidRPr="00771AE4">
        <w:rPr>
          <w:rFonts w:ascii="Arial" w:hAnsi="Arial" w:cs="Arial"/>
          <w:b/>
          <w:i/>
          <w:color w:val="000000" w:themeColor="text1"/>
          <w:sz w:val="15"/>
          <w:szCs w:val="15"/>
        </w:rPr>
        <w:t xml:space="preserve"> </w:t>
      </w:r>
      <w:r w:rsidR="0091512A" w:rsidRPr="00771AE4">
        <w:rPr>
          <w:rFonts w:ascii="Arial" w:hAnsi="Arial" w:cs="Arial"/>
          <w:b/>
          <w:i/>
          <w:color w:val="000000" w:themeColor="text1"/>
          <w:sz w:val="15"/>
          <w:szCs w:val="15"/>
        </w:rPr>
        <w:t xml:space="preserve">40 e </w:t>
      </w:r>
      <w:r w:rsidRPr="00771AE4">
        <w:rPr>
          <w:rFonts w:ascii="Arial" w:hAnsi="Arial" w:cs="Arial"/>
          <w:b/>
          <w:i/>
          <w:color w:val="000000" w:themeColor="text1"/>
          <w:sz w:val="15"/>
          <w:szCs w:val="15"/>
        </w:rPr>
        <w:t>46 del DPR 445/2000,</w:t>
      </w:r>
      <w:r w:rsidRPr="00771AE4">
        <w:rPr>
          <w:rFonts w:ascii="Arial" w:hAnsi="Arial" w:cs="Arial"/>
          <w:i/>
          <w:color w:val="000000" w:themeColor="text1"/>
          <w:sz w:val="15"/>
          <w:szCs w:val="15"/>
        </w:rPr>
        <w:t xml:space="preserve"> i</w:t>
      </w:r>
      <w:r w:rsidR="00472387" w:rsidRPr="00771AE4">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771AE4">
        <w:rPr>
          <w:rFonts w:ascii="Arial" w:hAnsi="Arial" w:cs="Arial"/>
          <w:i/>
          <w:color w:val="000000" w:themeColor="text1"/>
          <w:sz w:val="15"/>
          <w:szCs w:val="15"/>
        </w:rPr>
        <w:t xml:space="preserve"> </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2"/>
      </w:r>
      <w:r w:rsidR="00852D81" w:rsidRPr="00771AE4">
        <w:rPr>
          <w:rFonts w:ascii="Arial" w:hAnsi="Arial" w:cs="Arial"/>
          <w:color w:val="000000" w:themeColor="text1"/>
          <w:sz w:val="15"/>
          <w:szCs w:val="15"/>
        </w:rPr>
        <w:t>)</w:t>
      </w:r>
      <w:r w:rsidRPr="00771AE4">
        <w:rPr>
          <w:rFonts w:ascii="Arial" w:hAnsi="Arial" w:cs="Arial"/>
          <w:i/>
          <w:color w:val="000000" w:themeColor="text1"/>
          <w:sz w:val="15"/>
          <w:szCs w:val="15"/>
        </w:rPr>
        <w:t>,</w:t>
      </w:r>
      <w:r w:rsidR="00410401" w:rsidRPr="00771AE4">
        <w:rPr>
          <w:rFonts w:ascii="Arial" w:hAnsi="Arial" w:cs="Arial"/>
          <w:i/>
          <w:color w:val="000000" w:themeColor="text1"/>
          <w:sz w:val="15"/>
          <w:szCs w:val="15"/>
        </w:rPr>
        <w:t xml:space="preserve"> </w:t>
      </w:r>
      <w:r w:rsidRPr="00771AE4">
        <w:rPr>
          <w:rFonts w:ascii="Arial" w:hAnsi="Arial" w:cs="Arial"/>
          <w:i/>
          <w:color w:val="000000" w:themeColor="text1"/>
          <w:sz w:val="15"/>
          <w:szCs w:val="15"/>
        </w:rPr>
        <w:t>oppure</w:t>
      </w:r>
    </w:p>
    <w:p w14:paraId="476B09BD"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w:t>
      </w:r>
      <w:r w:rsidR="00852D81" w:rsidRPr="00771AE4">
        <w:rPr>
          <w:rFonts w:ascii="Arial" w:hAnsi="Arial" w:cs="Arial"/>
          <w:i/>
          <w:color w:val="000000" w:themeColor="text1"/>
          <w:sz w:val="15"/>
          <w:szCs w:val="15"/>
        </w:rPr>
        <w:t xml:space="preserve"> (</w:t>
      </w:r>
      <w:r w:rsidRPr="00771AE4">
        <w:rPr>
          <w:rStyle w:val="Rimandonotaapidipagina"/>
          <w:rFonts w:ascii="Arial" w:hAnsi="Arial" w:cs="Arial"/>
          <w:i/>
          <w:color w:val="000000" w:themeColor="text1"/>
          <w:sz w:val="15"/>
          <w:szCs w:val="15"/>
        </w:rPr>
        <w:footnoteReference w:id="43"/>
      </w:r>
      <w:r w:rsidR="00852D81" w:rsidRPr="00771AE4">
        <w:rPr>
          <w:rFonts w:ascii="Arial" w:hAnsi="Arial" w:cs="Arial"/>
          <w:i/>
          <w:color w:val="000000" w:themeColor="text1"/>
          <w:sz w:val="15"/>
          <w:szCs w:val="15"/>
        </w:rPr>
        <w:t>)</w:t>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14:paraId="5ACA02C8" w14:textId="7BA739FA" w:rsidR="00472387" w:rsidRPr="00771AE4" w:rsidRDefault="00963A33" w:rsidP="00F84A30">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771AE4">
        <w:rPr>
          <w:rFonts w:ascii="Arial" w:hAnsi="Arial" w:cs="Arial"/>
          <w:color w:val="000000" w:themeColor="text1"/>
          <w:sz w:val="15"/>
          <w:szCs w:val="15"/>
        </w:rPr>
        <w:t>Data, luogo e, se richiesto o necessario, firma/firme: [</w:t>
      </w:r>
      <w:r w:rsidR="00157C69"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footerReference w:type="default" r:id="rId18"/>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2E25B7" w14:textId="77777777" w:rsidR="00951608" w:rsidRDefault="00951608" w:rsidP="00472387">
      <w:pPr>
        <w:spacing w:before="0" w:after="0"/>
      </w:pPr>
      <w:r>
        <w:separator/>
      </w:r>
    </w:p>
  </w:endnote>
  <w:endnote w:type="continuationSeparator" w:id="0">
    <w:p w14:paraId="3B4883D7" w14:textId="77777777" w:rsidR="00951608" w:rsidRDefault="00951608" w:rsidP="00472387">
      <w:pPr>
        <w:spacing w:before="0" w:after="0"/>
      </w:pPr>
      <w:r>
        <w:continuationSeparator/>
      </w:r>
    </w:p>
  </w:endnote>
  <w:endnote w:type="continuationNotice" w:id="1">
    <w:p w14:paraId="79FEBD23" w14:textId="77777777" w:rsidR="00951608" w:rsidRDefault="0095160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sdtContent>
      <w:p w14:paraId="3733121F" w14:textId="77777777" w:rsidR="002D078A" w:rsidRDefault="002D078A">
        <w:pPr>
          <w:pStyle w:val="Pidipagina"/>
          <w:jc w:val="right"/>
        </w:pPr>
        <w:r>
          <w:fldChar w:fldCharType="begin"/>
        </w:r>
        <w:r>
          <w:instrText>PAGE   \* MERGEFORMAT</w:instrText>
        </w:r>
        <w:r>
          <w:fldChar w:fldCharType="separate"/>
        </w:r>
        <w:r w:rsidR="00AA1524">
          <w:rPr>
            <w:noProof/>
          </w:rPr>
          <w:t>14</w:t>
        </w:r>
        <w:r>
          <w:fldChar w:fldCharType="end"/>
        </w:r>
      </w:p>
    </w:sdtContent>
  </w:sdt>
  <w:p w14:paraId="3D4AF41F" w14:textId="7948E98C" w:rsidR="002D078A" w:rsidRPr="0079087A" w:rsidRDefault="0079087A">
    <w:pPr>
      <w:pStyle w:val="Pidipagina"/>
      <w:rPr>
        <w:rFonts w:asciiTheme="minorHAnsi" w:hAnsiTheme="minorHAnsi"/>
        <w:i/>
        <w:color w:val="0000FF"/>
        <w:sz w:val="20"/>
        <w:szCs w:val="20"/>
      </w:rPr>
    </w:pPr>
    <w:r>
      <w:rPr>
        <w:rFonts w:asciiTheme="minorHAnsi" w:hAnsiTheme="minorHAnsi"/>
        <w:i/>
        <w:color w:val="0000FF"/>
        <w:sz w:val="20"/>
        <w:szCs w:val="20"/>
      </w:rPr>
      <w:t xml:space="preserve">                   </w:t>
    </w:r>
    <w:r w:rsidRPr="00571627">
      <w:rPr>
        <w:rFonts w:asciiTheme="minorHAnsi" w:hAnsiTheme="minorHAnsi"/>
        <w:i/>
        <w:color w:val="0000FF"/>
        <w:sz w:val="20"/>
        <w:szCs w:val="20"/>
      </w:rPr>
      <w:t>Versione 6.2.2018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4ADD7A" w14:textId="77777777" w:rsidR="00951608" w:rsidRDefault="00951608" w:rsidP="00472387">
      <w:pPr>
        <w:spacing w:before="0" w:after="0"/>
      </w:pPr>
      <w:r>
        <w:separator/>
      </w:r>
    </w:p>
  </w:footnote>
  <w:footnote w:type="continuationSeparator" w:id="0">
    <w:p w14:paraId="6AF6AC41" w14:textId="77777777" w:rsidR="00951608" w:rsidRDefault="00951608" w:rsidP="00472387">
      <w:pPr>
        <w:spacing w:before="0" w:after="0"/>
      </w:pPr>
      <w:r>
        <w:continuationSeparator/>
      </w:r>
    </w:p>
  </w:footnote>
  <w:footnote w:type="continuationNotice" w:id="1">
    <w:p w14:paraId="3DF81D41" w14:textId="77777777" w:rsidR="00951608" w:rsidRDefault="00951608">
      <w:pPr>
        <w:spacing w:before="0" w:after="0"/>
      </w:pPr>
    </w:p>
  </w:footnote>
  <w:footnote w:id="2">
    <w:p w14:paraId="3FA6AE1E" w14:textId="77777777" w:rsidR="002D078A" w:rsidRPr="000022F9" w:rsidRDefault="002D078A"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2D078A" w:rsidRPr="000022F9" w:rsidRDefault="002D078A"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2D078A" w:rsidRPr="000022F9" w:rsidRDefault="002D078A"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2D078A" w:rsidRPr="000022F9" w:rsidRDefault="002D078A"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2D078A" w:rsidRPr="000022F9" w:rsidRDefault="002D078A"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2D078A" w:rsidRPr="000022F9" w:rsidRDefault="002D078A"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2D078A" w:rsidRPr="00DC6298" w:rsidRDefault="002D078A"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2D078A" w:rsidRPr="00DC6298" w:rsidRDefault="002D078A"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2D078A" w:rsidRPr="00DC6298" w:rsidRDefault="002D078A"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2D078A" w:rsidRPr="00DC6298" w:rsidRDefault="002D078A"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2D078A" w:rsidRPr="00DC6298" w:rsidRDefault="002D078A"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2D078A" w:rsidRPr="00DC6298" w:rsidRDefault="002D078A"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2D078A" w:rsidRPr="00157C69" w:rsidRDefault="002D078A"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3" w:name="_DV_C939"/>
      <w:r w:rsidRPr="00DC6298">
        <w:rPr>
          <w:rFonts w:ascii="Arial" w:hAnsi="Arial" w:cs="Arial"/>
          <w:sz w:val="12"/>
          <w:szCs w:val="12"/>
        </w:rPr>
        <w:t>persone disabili o svantaggiate</w:t>
      </w:r>
      <w:bookmarkEnd w:id="3"/>
      <w:r w:rsidRPr="00157C69">
        <w:rPr>
          <w:rFonts w:ascii="Arial" w:hAnsi="Arial" w:cs="Arial"/>
          <w:sz w:val="14"/>
          <w:szCs w:val="14"/>
        </w:rPr>
        <w:t>.</w:t>
      </w:r>
    </w:p>
  </w:footnote>
  <w:footnote w:id="11">
    <w:p w14:paraId="644F0916" w14:textId="77777777" w:rsidR="002D078A" w:rsidRPr="005D4886" w:rsidRDefault="002D078A"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2D078A" w:rsidRPr="00B34FA7" w:rsidRDefault="002D078A"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2D078A" w:rsidRPr="00FB3DFA" w:rsidRDefault="002D078A"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2D078A" w:rsidRPr="00CC2D89" w:rsidRDefault="002D078A"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2D078A" w:rsidRPr="00CC2D89" w:rsidRDefault="002D078A"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2D078A" w:rsidRPr="00FB3DFA" w:rsidRDefault="002D078A"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2D078A" w:rsidRPr="004E115D" w:rsidRDefault="002D078A"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2D078A" w:rsidRPr="00A96CE8" w:rsidRDefault="002D078A"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2D078A" w:rsidRPr="00564D5B" w:rsidRDefault="002D078A"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2D078A" w:rsidRPr="003826FB" w:rsidRDefault="002D078A"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2D078A" w:rsidRPr="003826FB" w:rsidRDefault="002D078A"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2D078A" w:rsidRPr="00CC2D89" w:rsidRDefault="002D078A"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2D078A" w:rsidRPr="00A96CE8" w:rsidRDefault="002D078A"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2D078A" w:rsidRPr="008C4DD1" w:rsidRDefault="002D078A"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2D078A" w:rsidRPr="008C4DD1" w:rsidRDefault="002D078A"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2D078A" w:rsidRPr="008C4DD1" w:rsidRDefault="002D078A"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2D078A" w:rsidRPr="008C4DD1" w:rsidRDefault="002D078A"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2D078A" w:rsidRPr="008C4DD1" w:rsidRDefault="002D078A"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2D078A" w:rsidRPr="008C4DD1" w:rsidRDefault="002D078A"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2D078A" w:rsidRPr="00A96CE8" w:rsidRDefault="002D078A"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6581"/>
    <w:rsid w:val="00033F19"/>
    <w:rsid w:val="00035FE8"/>
    <w:rsid w:val="000520D5"/>
    <w:rsid w:val="0006187B"/>
    <w:rsid w:val="00067D9F"/>
    <w:rsid w:val="00072730"/>
    <w:rsid w:val="00077297"/>
    <w:rsid w:val="00084759"/>
    <w:rsid w:val="00087C9C"/>
    <w:rsid w:val="00092591"/>
    <w:rsid w:val="00094D35"/>
    <w:rsid w:val="000A2A0B"/>
    <w:rsid w:val="000A3DC2"/>
    <w:rsid w:val="000B1316"/>
    <w:rsid w:val="000C46EE"/>
    <w:rsid w:val="000D6167"/>
    <w:rsid w:val="000E4829"/>
    <w:rsid w:val="00102F2E"/>
    <w:rsid w:val="00104F95"/>
    <w:rsid w:val="0010561D"/>
    <w:rsid w:val="00112C62"/>
    <w:rsid w:val="001227C5"/>
    <w:rsid w:val="00123881"/>
    <w:rsid w:val="00132552"/>
    <w:rsid w:val="0014283D"/>
    <w:rsid w:val="00144A8D"/>
    <w:rsid w:val="00157C69"/>
    <w:rsid w:val="00162F19"/>
    <w:rsid w:val="00166F61"/>
    <w:rsid w:val="00174B62"/>
    <w:rsid w:val="00175841"/>
    <w:rsid w:val="0018526F"/>
    <w:rsid w:val="001978D6"/>
    <w:rsid w:val="001C7558"/>
    <w:rsid w:val="001D2CDA"/>
    <w:rsid w:val="001E2C0A"/>
    <w:rsid w:val="001E73E4"/>
    <w:rsid w:val="001F7093"/>
    <w:rsid w:val="002055E3"/>
    <w:rsid w:val="00207E68"/>
    <w:rsid w:val="0021763D"/>
    <w:rsid w:val="002243FE"/>
    <w:rsid w:val="002277BD"/>
    <w:rsid w:val="002279DA"/>
    <w:rsid w:val="00234EE3"/>
    <w:rsid w:val="002422A2"/>
    <w:rsid w:val="00256D5B"/>
    <w:rsid w:val="00256E36"/>
    <w:rsid w:val="00261560"/>
    <w:rsid w:val="00267B27"/>
    <w:rsid w:val="00276A95"/>
    <w:rsid w:val="00287EFD"/>
    <w:rsid w:val="002938D7"/>
    <w:rsid w:val="002A35E7"/>
    <w:rsid w:val="002C221E"/>
    <w:rsid w:val="002C6910"/>
    <w:rsid w:val="002C70BC"/>
    <w:rsid w:val="002D078A"/>
    <w:rsid w:val="002D3CF7"/>
    <w:rsid w:val="002E3767"/>
    <w:rsid w:val="002E7161"/>
    <w:rsid w:val="002E73DC"/>
    <w:rsid w:val="0030396C"/>
    <w:rsid w:val="00323C75"/>
    <w:rsid w:val="0033696C"/>
    <w:rsid w:val="0034555D"/>
    <w:rsid w:val="0035026F"/>
    <w:rsid w:val="00350964"/>
    <w:rsid w:val="003543FF"/>
    <w:rsid w:val="003572AE"/>
    <w:rsid w:val="00362E5B"/>
    <w:rsid w:val="00363A10"/>
    <w:rsid w:val="00367FE3"/>
    <w:rsid w:val="0037062A"/>
    <w:rsid w:val="003768A4"/>
    <w:rsid w:val="00377F7E"/>
    <w:rsid w:val="003821E0"/>
    <w:rsid w:val="003826FB"/>
    <w:rsid w:val="00386B99"/>
    <w:rsid w:val="003920FE"/>
    <w:rsid w:val="00395CDD"/>
    <w:rsid w:val="00396995"/>
    <w:rsid w:val="003A02A7"/>
    <w:rsid w:val="003A4E6C"/>
    <w:rsid w:val="003B1810"/>
    <w:rsid w:val="003B4003"/>
    <w:rsid w:val="003C0904"/>
    <w:rsid w:val="003C4DA5"/>
    <w:rsid w:val="003C6596"/>
    <w:rsid w:val="003D263D"/>
    <w:rsid w:val="003D68E3"/>
    <w:rsid w:val="003D7B01"/>
    <w:rsid w:val="003E2324"/>
    <w:rsid w:val="003E301A"/>
    <w:rsid w:val="003E3541"/>
    <w:rsid w:val="003E39E2"/>
    <w:rsid w:val="003E5887"/>
    <w:rsid w:val="003F025E"/>
    <w:rsid w:val="0040275F"/>
    <w:rsid w:val="00404A1A"/>
    <w:rsid w:val="00410401"/>
    <w:rsid w:val="004255A6"/>
    <w:rsid w:val="00434ECD"/>
    <w:rsid w:val="0043795F"/>
    <w:rsid w:val="0046070F"/>
    <w:rsid w:val="004667F5"/>
    <w:rsid w:val="0047120F"/>
    <w:rsid w:val="00472387"/>
    <w:rsid w:val="00480085"/>
    <w:rsid w:val="00483CD5"/>
    <w:rsid w:val="00490789"/>
    <w:rsid w:val="004A0365"/>
    <w:rsid w:val="004B1B84"/>
    <w:rsid w:val="004B2302"/>
    <w:rsid w:val="004C1FF7"/>
    <w:rsid w:val="004D3ED7"/>
    <w:rsid w:val="004D6C90"/>
    <w:rsid w:val="004E0B9A"/>
    <w:rsid w:val="004E115D"/>
    <w:rsid w:val="004E6704"/>
    <w:rsid w:val="005063EB"/>
    <w:rsid w:val="00515B8A"/>
    <w:rsid w:val="005305AC"/>
    <w:rsid w:val="00531394"/>
    <w:rsid w:val="005426D4"/>
    <w:rsid w:val="00543E2A"/>
    <w:rsid w:val="005504B9"/>
    <w:rsid w:val="005564F5"/>
    <w:rsid w:val="00564D5B"/>
    <w:rsid w:val="00571627"/>
    <w:rsid w:val="005A2D5D"/>
    <w:rsid w:val="005A6DED"/>
    <w:rsid w:val="005B4E2F"/>
    <w:rsid w:val="005C4314"/>
    <w:rsid w:val="005D1F4F"/>
    <w:rsid w:val="005D4886"/>
    <w:rsid w:val="005D6E5F"/>
    <w:rsid w:val="005F123C"/>
    <w:rsid w:val="005F2D9C"/>
    <w:rsid w:val="00604D54"/>
    <w:rsid w:val="006075A4"/>
    <w:rsid w:val="006078E3"/>
    <w:rsid w:val="006173AA"/>
    <w:rsid w:val="00625536"/>
    <w:rsid w:val="006306E2"/>
    <w:rsid w:val="00635B8E"/>
    <w:rsid w:val="00637EBB"/>
    <w:rsid w:val="00644C68"/>
    <w:rsid w:val="0064505B"/>
    <w:rsid w:val="00651905"/>
    <w:rsid w:val="00653698"/>
    <w:rsid w:val="00653AB2"/>
    <w:rsid w:val="00663B11"/>
    <w:rsid w:val="0067120B"/>
    <w:rsid w:val="00677DEB"/>
    <w:rsid w:val="006818E4"/>
    <w:rsid w:val="00681D57"/>
    <w:rsid w:val="006828D4"/>
    <w:rsid w:val="00696DF7"/>
    <w:rsid w:val="006A77F4"/>
    <w:rsid w:val="006A7B46"/>
    <w:rsid w:val="006B1165"/>
    <w:rsid w:val="006C3B27"/>
    <w:rsid w:val="006D142B"/>
    <w:rsid w:val="006E020D"/>
    <w:rsid w:val="006E2C2F"/>
    <w:rsid w:val="00711B60"/>
    <w:rsid w:val="00714C6E"/>
    <w:rsid w:val="007177AB"/>
    <w:rsid w:val="00725D91"/>
    <w:rsid w:val="0072728B"/>
    <w:rsid w:val="00731F3C"/>
    <w:rsid w:val="00732E51"/>
    <w:rsid w:val="007354D7"/>
    <w:rsid w:val="00735DB6"/>
    <w:rsid w:val="00740F43"/>
    <w:rsid w:val="00742117"/>
    <w:rsid w:val="00744BD8"/>
    <w:rsid w:val="007478A8"/>
    <w:rsid w:val="00751363"/>
    <w:rsid w:val="007540E1"/>
    <w:rsid w:val="00767CE2"/>
    <w:rsid w:val="00771AE4"/>
    <w:rsid w:val="00771C60"/>
    <w:rsid w:val="00774E38"/>
    <w:rsid w:val="007826DF"/>
    <w:rsid w:val="00787F4B"/>
    <w:rsid w:val="0079087A"/>
    <w:rsid w:val="007950CB"/>
    <w:rsid w:val="00797A06"/>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724C4"/>
    <w:rsid w:val="00877F16"/>
    <w:rsid w:val="00882E5C"/>
    <w:rsid w:val="00883DDF"/>
    <w:rsid w:val="008863B3"/>
    <w:rsid w:val="008935F6"/>
    <w:rsid w:val="008956BD"/>
    <w:rsid w:val="008A52EA"/>
    <w:rsid w:val="008B2A0D"/>
    <w:rsid w:val="008C2868"/>
    <w:rsid w:val="008C4DD1"/>
    <w:rsid w:val="008D2EC8"/>
    <w:rsid w:val="008E5B2F"/>
    <w:rsid w:val="008E66F3"/>
    <w:rsid w:val="008F7FC1"/>
    <w:rsid w:val="00904BEB"/>
    <w:rsid w:val="00910862"/>
    <w:rsid w:val="00912DA2"/>
    <w:rsid w:val="0091512A"/>
    <w:rsid w:val="00951608"/>
    <w:rsid w:val="00957AF0"/>
    <w:rsid w:val="00962B1A"/>
    <w:rsid w:val="00963A33"/>
    <w:rsid w:val="00972FD5"/>
    <w:rsid w:val="0097610A"/>
    <w:rsid w:val="00976263"/>
    <w:rsid w:val="00980C67"/>
    <w:rsid w:val="009819BB"/>
    <w:rsid w:val="00984778"/>
    <w:rsid w:val="009A5061"/>
    <w:rsid w:val="009B2636"/>
    <w:rsid w:val="009B6F04"/>
    <w:rsid w:val="009C3EDC"/>
    <w:rsid w:val="009C5BCA"/>
    <w:rsid w:val="009E3339"/>
    <w:rsid w:val="009F1423"/>
    <w:rsid w:val="009F5329"/>
    <w:rsid w:val="009F5F5E"/>
    <w:rsid w:val="00A01B04"/>
    <w:rsid w:val="00A0355B"/>
    <w:rsid w:val="00A24608"/>
    <w:rsid w:val="00A2757B"/>
    <w:rsid w:val="00A3053F"/>
    <w:rsid w:val="00A32D03"/>
    <w:rsid w:val="00A36F79"/>
    <w:rsid w:val="00A47CE2"/>
    <w:rsid w:val="00A5174D"/>
    <w:rsid w:val="00A536D1"/>
    <w:rsid w:val="00A64C61"/>
    <w:rsid w:val="00A96CE8"/>
    <w:rsid w:val="00AA1524"/>
    <w:rsid w:val="00AA3B2E"/>
    <w:rsid w:val="00AA75D3"/>
    <w:rsid w:val="00AB2596"/>
    <w:rsid w:val="00AB562E"/>
    <w:rsid w:val="00AB6632"/>
    <w:rsid w:val="00AC4466"/>
    <w:rsid w:val="00AD6170"/>
    <w:rsid w:val="00AE6693"/>
    <w:rsid w:val="00AF1B43"/>
    <w:rsid w:val="00AF3D5B"/>
    <w:rsid w:val="00AF696B"/>
    <w:rsid w:val="00B013BF"/>
    <w:rsid w:val="00B1737D"/>
    <w:rsid w:val="00B22471"/>
    <w:rsid w:val="00B24672"/>
    <w:rsid w:val="00B32DB2"/>
    <w:rsid w:val="00B34FA7"/>
    <w:rsid w:val="00B41E47"/>
    <w:rsid w:val="00B434F5"/>
    <w:rsid w:val="00B46A18"/>
    <w:rsid w:val="00B531B4"/>
    <w:rsid w:val="00B5678F"/>
    <w:rsid w:val="00B62EBD"/>
    <w:rsid w:val="00B639B7"/>
    <w:rsid w:val="00B6440F"/>
    <w:rsid w:val="00B73F7E"/>
    <w:rsid w:val="00B82C18"/>
    <w:rsid w:val="00B8622A"/>
    <w:rsid w:val="00B97715"/>
    <w:rsid w:val="00B97FD0"/>
    <w:rsid w:val="00BA1746"/>
    <w:rsid w:val="00BA3CBB"/>
    <w:rsid w:val="00BA4794"/>
    <w:rsid w:val="00BA76A5"/>
    <w:rsid w:val="00BB622B"/>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82A8C"/>
    <w:rsid w:val="00C9158B"/>
    <w:rsid w:val="00CA3730"/>
    <w:rsid w:val="00CB257F"/>
    <w:rsid w:val="00CB6A85"/>
    <w:rsid w:val="00CB6B10"/>
    <w:rsid w:val="00CC1A2B"/>
    <w:rsid w:val="00CC2D89"/>
    <w:rsid w:val="00CC48B5"/>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66C2"/>
    <w:rsid w:val="00D8738E"/>
    <w:rsid w:val="00D87745"/>
    <w:rsid w:val="00D90F62"/>
    <w:rsid w:val="00DA6490"/>
    <w:rsid w:val="00DB5743"/>
    <w:rsid w:val="00DB666F"/>
    <w:rsid w:val="00DB6C04"/>
    <w:rsid w:val="00DB7F1B"/>
    <w:rsid w:val="00DC0D85"/>
    <w:rsid w:val="00DC6298"/>
    <w:rsid w:val="00DC7E21"/>
    <w:rsid w:val="00DD2B86"/>
    <w:rsid w:val="00DD5CC6"/>
    <w:rsid w:val="00DD7D74"/>
    <w:rsid w:val="00DE27B9"/>
    <w:rsid w:val="00DE49C1"/>
    <w:rsid w:val="00DF1245"/>
    <w:rsid w:val="00E001D0"/>
    <w:rsid w:val="00E01CA2"/>
    <w:rsid w:val="00E032C5"/>
    <w:rsid w:val="00E053FB"/>
    <w:rsid w:val="00E10B05"/>
    <w:rsid w:val="00E319E0"/>
    <w:rsid w:val="00E3353B"/>
    <w:rsid w:val="00E34D83"/>
    <w:rsid w:val="00E5463F"/>
    <w:rsid w:val="00E632FA"/>
    <w:rsid w:val="00E65307"/>
    <w:rsid w:val="00E762F3"/>
    <w:rsid w:val="00E76C9F"/>
    <w:rsid w:val="00E8283A"/>
    <w:rsid w:val="00E833E9"/>
    <w:rsid w:val="00E90952"/>
    <w:rsid w:val="00E9170B"/>
    <w:rsid w:val="00E97F83"/>
    <w:rsid w:val="00EA29CB"/>
    <w:rsid w:val="00EC2677"/>
    <w:rsid w:val="00ED5D4B"/>
    <w:rsid w:val="00EE1AF4"/>
    <w:rsid w:val="00EE5502"/>
    <w:rsid w:val="00F0080C"/>
    <w:rsid w:val="00F02E4F"/>
    <w:rsid w:val="00F066FB"/>
    <w:rsid w:val="00F16487"/>
    <w:rsid w:val="00F221B2"/>
    <w:rsid w:val="00F237E2"/>
    <w:rsid w:val="00F40D8E"/>
    <w:rsid w:val="00F46310"/>
    <w:rsid w:val="00F62483"/>
    <w:rsid w:val="00F634B1"/>
    <w:rsid w:val="00F701E1"/>
    <w:rsid w:val="00F70FDE"/>
    <w:rsid w:val="00F7302B"/>
    <w:rsid w:val="00F73670"/>
    <w:rsid w:val="00F84A30"/>
    <w:rsid w:val="00FA4EA8"/>
    <w:rsid w:val="00FA51F9"/>
    <w:rsid w:val="00FA7DD1"/>
    <w:rsid w:val="00FB0E55"/>
    <w:rsid w:val="00FB12BD"/>
    <w:rsid w:val="00FB219B"/>
    <w:rsid w:val="00FB3DFA"/>
    <w:rsid w:val="00FB5F8E"/>
    <w:rsid w:val="00FC02AC"/>
    <w:rsid w:val="00FC41B5"/>
    <w:rsid w:val="00FC5EAB"/>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80F747-D8B6-488D-BAE7-C5ABD5B9A2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6388</Words>
  <Characters>36418</Characters>
  <Application>Microsoft Office Word</Application>
  <DocSecurity>0</DocSecurity>
  <Lines>303</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42721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2018-07-02T14:07:00Z</dcterms:created>
  <dcterms:modified xsi:type="dcterms:W3CDTF">2018-07-10T07:47:00Z</dcterms:modified>
</cp:coreProperties>
</file>