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59F1A" w14:textId="590562C3" w:rsidR="00740F43" w:rsidRPr="00771AE4" w:rsidRDefault="00740F43" w:rsidP="00740F43">
      <w:pPr>
        <w:spacing w:line="360" w:lineRule="auto"/>
        <w:outlineLvl w:val="0"/>
        <w:rPr>
          <w:rFonts w:ascii="Calibri" w:hAnsi="Calibri" w:cs="Arial"/>
          <w:b/>
          <w:bCs/>
          <w:caps/>
          <w:kern w:val="32"/>
          <w:sz w:val="15"/>
          <w:szCs w:val="15"/>
        </w:rPr>
      </w:pPr>
      <w:r w:rsidRPr="00771AE4">
        <w:rPr>
          <w:rFonts w:ascii="Calibri" w:hAnsi="Calibri" w:cs="Arial"/>
          <w:b/>
          <w:bCs/>
          <w:caps/>
          <w:kern w:val="32"/>
          <w:sz w:val="15"/>
          <w:szCs w:val="15"/>
        </w:rPr>
        <w:t xml:space="preserve"> Classificazione del documento: </w:t>
      </w:r>
      <w:bookmarkStart w:id="0" w:name="BookmarkClassificazione"/>
      <w:bookmarkEnd w:id="0"/>
      <w:r w:rsidRPr="00771AE4">
        <w:rPr>
          <w:rFonts w:ascii="Calibri" w:hAnsi="Calibri" w:cs="Arial"/>
          <w:b/>
          <w:bCs/>
          <w:caps/>
          <w:kern w:val="32"/>
          <w:sz w:val="15"/>
          <w:szCs w:val="15"/>
        </w:rPr>
        <w:t xml:space="preserve">Consip </w:t>
      </w:r>
      <w:r w:rsidR="00934FFF">
        <w:rPr>
          <w:rFonts w:ascii="Calibri" w:hAnsi="Calibri" w:cs="Arial"/>
          <w:b/>
          <w:bCs/>
          <w:caps/>
          <w:kern w:val="32"/>
          <w:sz w:val="15"/>
          <w:szCs w:val="15"/>
        </w:rPr>
        <w:t>PUBLIC</w:t>
      </w:r>
    </w:p>
    <w:p w14:paraId="72A2DD7A" w14:textId="584C9D3A" w:rsidR="00740F43" w:rsidRPr="00771AE4" w:rsidRDefault="00740F43" w:rsidP="00740F43">
      <w:pPr>
        <w:rPr>
          <w:rFonts w:ascii="Calibri" w:hAnsi="Calibri"/>
          <w:sz w:val="15"/>
          <w:szCs w:val="15"/>
        </w:rPr>
      </w:pPr>
      <w:bookmarkStart w:id="1" w:name="BookmarkData"/>
      <w:bookmarkEnd w:id="1"/>
    </w:p>
    <w:p w14:paraId="1ECDD6AB" w14:textId="7D0C46B8"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w:t>
      </w:r>
      <w:r w:rsidR="00CA7241">
        <w:rPr>
          <w:b w:val="0"/>
          <w:i/>
          <w:color w:val="000000" w:themeColor="text1"/>
          <w:sz w:val="15"/>
          <w:szCs w:val="15"/>
          <w:u w:val="none"/>
        </w:rPr>
        <w:t>2</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3"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3"/>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4" w:name="_DV_M4300"/>
            <w:bookmarkStart w:id="5" w:name="_DV_M4301"/>
            <w:bookmarkEnd w:id="4"/>
            <w:bookmarkEnd w:id="5"/>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6" w:name="_DV_M4307"/>
      <w:bookmarkStart w:id="7" w:name="_DV_M4308"/>
      <w:bookmarkStart w:id="8" w:name="_DV_M4309"/>
      <w:bookmarkStart w:id="9" w:name="_DV_M4310"/>
      <w:bookmarkStart w:id="10" w:name="_DV_M4311"/>
      <w:bookmarkStart w:id="11" w:name="_DV_M4312"/>
      <w:bookmarkEnd w:id="6"/>
      <w:bookmarkEnd w:id="7"/>
      <w:bookmarkEnd w:id="8"/>
      <w:bookmarkEnd w:id="9"/>
      <w:bookmarkEnd w:id="10"/>
      <w:bookmarkEnd w:id="11"/>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bookmarkStart w:id="12" w:name="_GoBack"/>
      <w:bookmarkEnd w:id="12"/>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26945" w14:textId="77777777" w:rsidR="00B144E5" w:rsidRDefault="00B144E5" w:rsidP="00472387">
      <w:pPr>
        <w:spacing w:before="0" w:after="0"/>
      </w:pPr>
      <w:r>
        <w:separator/>
      </w:r>
    </w:p>
  </w:endnote>
  <w:endnote w:type="continuationSeparator" w:id="0">
    <w:p w14:paraId="70D04878" w14:textId="77777777" w:rsidR="00B144E5" w:rsidRDefault="00B144E5" w:rsidP="00472387">
      <w:pPr>
        <w:spacing w:before="0" w:after="0"/>
      </w:pPr>
      <w:r>
        <w:continuationSeparator/>
      </w:r>
    </w:p>
  </w:endnote>
  <w:endnote w:type="continuationNotice" w:id="1">
    <w:p w14:paraId="1C7C5C05" w14:textId="77777777" w:rsidR="00B144E5" w:rsidRDefault="00B144E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934FFF">
          <w:rPr>
            <w:noProof/>
          </w:rPr>
          <w:t>17</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AF5F2" w14:textId="77777777" w:rsidR="00B144E5" w:rsidRDefault="00B144E5" w:rsidP="00472387">
      <w:pPr>
        <w:spacing w:before="0" w:after="0"/>
      </w:pPr>
      <w:r>
        <w:separator/>
      </w:r>
    </w:p>
  </w:footnote>
  <w:footnote w:type="continuationSeparator" w:id="0">
    <w:p w14:paraId="07A54FDF" w14:textId="77777777" w:rsidR="00B144E5" w:rsidRDefault="00B144E5" w:rsidP="00472387">
      <w:pPr>
        <w:spacing w:before="0" w:after="0"/>
      </w:pPr>
      <w:r>
        <w:continuationSeparator/>
      </w:r>
    </w:p>
  </w:footnote>
  <w:footnote w:type="continuationNotice" w:id="1">
    <w:p w14:paraId="5301DC98" w14:textId="77777777" w:rsidR="00B144E5" w:rsidRDefault="00B144E5">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2" w:name="_DV_C939"/>
      <w:r w:rsidRPr="00DC6298">
        <w:rPr>
          <w:rFonts w:ascii="Arial" w:hAnsi="Arial" w:cs="Arial"/>
          <w:sz w:val="12"/>
          <w:szCs w:val="12"/>
        </w:rPr>
        <w:t>persone disabili o svantaggiate</w:t>
      </w:r>
      <w:bookmarkEnd w:id="2"/>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A6DA4"/>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C5E7C"/>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A27D6"/>
    <w:rsid w:val="004B1B84"/>
    <w:rsid w:val="004B2302"/>
    <w:rsid w:val="004C0245"/>
    <w:rsid w:val="004C1FF7"/>
    <w:rsid w:val="004D3ED7"/>
    <w:rsid w:val="004D6C90"/>
    <w:rsid w:val="004E0B9A"/>
    <w:rsid w:val="004E115D"/>
    <w:rsid w:val="004E6704"/>
    <w:rsid w:val="005063EB"/>
    <w:rsid w:val="00515B8A"/>
    <w:rsid w:val="00524638"/>
    <w:rsid w:val="005305AC"/>
    <w:rsid w:val="00531394"/>
    <w:rsid w:val="005426D4"/>
    <w:rsid w:val="00543E2A"/>
    <w:rsid w:val="005504B9"/>
    <w:rsid w:val="005564F5"/>
    <w:rsid w:val="00564D5B"/>
    <w:rsid w:val="0056655E"/>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34FFF"/>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44E5"/>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86F6F"/>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A7241"/>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4E340-9985-4694-A358-8D3E2A93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6388</Words>
  <Characters>36416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2018-09-21T12:25:00Z</dcterms:created>
  <dcterms:modified xsi:type="dcterms:W3CDTF">2018-09-24T10:27:00Z</dcterms:modified>
</cp:coreProperties>
</file>